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481" w:rsidRDefault="00126481" w:rsidP="00126481">
      <w:pPr>
        <w:pStyle w:val="NoSpacing"/>
        <w:jc w:val="center"/>
        <w:rPr>
          <w:rFonts w:ascii="Times New Roman" w:hAnsi="Times New Roman"/>
          <w:b/>
          <w:sz w:val="23"/>
          <w:szCs w:val="23"/>
        </w:rPr>
      </w:pPr>
      <w:bookmarkStart w:id="0" w:name="_GoBack"/>
      <w:bookmarkEnd w:id="0"/>
    </w:p>
    <w:p w:rsidR="00126481" w:rsidRPr="00CA2754" w:rsidRDefault="00126481" w:rsidP="00126481">
      <w:pPr>
        <w:pStyle w:val="NoSpacing"/>
        <w:tabs>
          <w:tab w:val="left" w:pos="900"/>
        </w:tabs>
        <w:rPr>
          <w:rFonts w:ascii="Times New Roman" w:hAnsi="Times New Roman"/>
          <w:b/>
          <w:sz w:val="23"/>
          <w:szCs w:val="23"/>
        </w:rPr>
      </w:pPr>
    </w:p>
    <w:p w:rsidR="00126481" w:rsidRDefault="00126481" w:rsidP="00126481">
      <w:pPr>
        <w:pStyle w:val="NoSpacing"/>
        <w:tabs>
          <w:tab w:val="left" w:pos="900"/>
        </w:tabs>
        <w:rPr>
          <w:rFonts w:ascii="Times New Roman" w:hAnsi="Times New Roman"/>
          <w:b/>
          <w:sz w:val="23"/>
          <w:szCs w:val="23"/>
        </w:rPr>
      </w:pPr>
    </w:p>
    <w:p w:rsidR="00126481" w:rsidRPr="007A5A8C" w:rsidRDefault="00126481" w:rsidP="007A5A8C">
      <w:pPr>
        <w:pStyle w:val="NoSpacing"/>
        <w:tabs>
          <w:tab w:val="left" w:pos="900"/>
          <w:tab w:val="left" w:pos="10320"/>
        </w:tabs>
        <w:jc w:val="both"/>
        <w:rPr>
          <w:rFonts w:ascii="Times New Roman" w:hAnsi="Times New Roman"/>
          <w:b/>
          <w:sz w:val="23"/>
          <w:szCs w:val="23"/>
        </w:rPr>
      </w:pPr>
      <w:r>
        <w:rPr>
          <w:rFonts w:ascii="Times New Roman" w:hAnsi="Times New Roman"/>
          <w:b/>
          <w:sz w:val="23"/>
          <w:szCs w:val="23"/>
        </w:rPr>
        <w:tab/>
      </w:r>
      <w:r>
        <w:rPr>
          <w:rFonts w:ascii="Times New Roman" w:hAnsi="Times New Roman"/>
          <w:b/>
          <w:sz w:val="23"/>
          <w:szCs w:val="23"/>
        </w:rPr>
        <w:tab/>
      </w:r>
    </w:p>
    <w:p w:rsidR="00126481" w:rsidRDefault="00126481" w:rsidP="00126481">
      <w:pPr>
        <w:pStyle w:val="NoSpacing"/>
        <w:tabs>
          <w:tab w:val="left" w:pos="900"/>
        </w:tabs>
        <w:jc w:val="both"/>
        <w:rPr>
          <w:rFonts w:ascii="Times New Roman" w:hAnsi="Times New Roman"/>
          <w:b/>
          <w:sz w:val="23"/>
          <w:szCs w:val="23"/>
        </w:rPr>
      </w:pPr>
    </w:p>
    <w:p w:rsidR="00126481" w:rsidRDefault="00126481" w:rsidP="00126481">
      <w:pPr>
        <w:pStyle w:val="NoSpacing"/>
        <w:tabs>
          <w:tab w:val="left" w:pos="900"/>
        </w:tabs>
        <w:jc w:val="both"/>
        <w:rPr>
          <w:rFonts w:ascii="Times New Roman" w:hAnsi="Times New Roman"/>
          <w:szCs w:val="24"/>
        </w:rPr>
      </w:pPr>
      <w:r>
        <w:rPr>
          <w:rFonts w:ascii="Times New Roman" w:hAnsi="Times New Roman"/>
          <w:szCs w:val="24"/>
        </w:rPr>
        <w:tab/>
        <w:t>На основу члана 38. став 1. Закона о планском систему Републике Србије („Службени гласник РС”, број 30/18),</w:t>
      </w:r>
    </w:p>
    <w:p w:rsidR="00126481" w:rsidRDefault="00126481" w:rsidP="00126481">
      <w:pPr>
        <w:pStyle w:val="NoSpacing"/>
        <w:tabs>
          <w:tab w:val="left" w:pos="900"/>
        </w:tabs>
        <w:jc w:val="both"/>
        <w:rPr>
          <w:rFonts w:ascii="Times New Roman" w:hAnsi="Times New Roman"/>
          <w:szCs w:val="24"/>
        </w:rPr>
      </w:pPr>
    </w:p>
    <w:p w:rsidR="00126481" w:rsidRPr="000C2D50" w:rsidRDefault="00126481" w:rsidP="00126481">
      <w:pPr>
        <w:pStyle w:val="NoSpacing"/>
        <w:tabs>
          <w:tab w:val="left" w:pos="900"/>
        </w:tabs>
        <w:rPr>
          <w:rFonts w:ascii="Times New Roman" w:hAnsi="Times New Roman"/>
          <w:szCs w:val="24"/>
        </w:rPr>
      </w:pPr>
      <w:r>
        <w:rPr>
          <w:rFonts w:ascii="Times New Roman" w:hAnsi="Times New Roman"/>
          <w:szCs w:val="24"/>
        </w:rPr>
        <w:tab/>
        <w:t>Влада усваја</w:t>
      </w:r>
    </w:p>
    <w:p w:rsidR="00126481" w:rsidRDefault="00126481" w:rsidP="00126481">
      <w:pPr>
        <w:pStyle w:val="NoSpacing"/>
        <w:jc w:val="center"/>
        <w:rPr>
          <w:rFonts w:ascii="Times New Roman" w:hAnsi="Times New Roman"/>
          <w:b/>
          <w:sz w:val="23"/>
          <w:szCs w:val="23"/>
        </w:rPr>
      </w:pPr>
    </w:p>
    <w:p w:rsidR="00126481" w:rsidRPr="001D592A" w:rsidRDefault="00126481" w:rsidP="00126481">
      <w:pPr>
        <w:pStyle w:val="NoSpacing"/>
        <w:jc w:val="center"/>
        <w:rPr>
          <w:rFonts w:ascii="Times New Roman" w:hAnsi="Times New Roman"/>
          <w:b/>
          <w:szCs w:val="24"/>
        </w:rPr>
      </w:pPr>
      <w:r w:rsidRPr="001D592A">
        <w:rPr>
          <w:rFonts w:ascii="Times New Roman" w:hAnsi="Times New Roman"/>
          <w:b/>
          <w:szCs w:val="24"/>
        </w:rPr>
        <w:t>АКЦИОНИ ПЛАН</w:t>
      </w:r>
    </w:p>
    <w:p w:rsidR="00126481" w:rsidRPr="001D592A" w:rsidRDefault="00126481" w:rsidP="00126481">
      <w:pPr>
        <w:pStyle w:val="NoSpacing"/>
        <w:jc w:val="center"/>
        <w:rPr>
          <w:rFonts w:ascii="Times New Roman" w:hAnsi="Times New Roman"/>
          <w:b/>
          <w:szCs w:val="24"/>
        </w:rPr>
      </w:pPr>
    </w:p>
    <w:p w:rsidR="00126481" w:rsidRDefault="00126481" w:rsidP="00126481">
      <w:pPr>
        <w:pStyle w:val="NoSpacing"/>
        <w:jc w:val="center"/>
        <w:rPr>
          <w:rFonts w:ascii="Times New Roman" w:hAnsi="Times New Roman"/>
          <w:b/>
          <w:szCs w:val="24"/>
        </w:rPr>
      </w:pPr>
      <w:r w:rsidRPr="001D592A">
        <w:rPr>
          <w:rFonts w:ascii="Times New Roman" w:hAnsi="Times New Roman"/>
          <w:b/>
          <w:szCs w:val="24"/>
        </w:rPr>
        <w:t xml:space="preserve">ЗА СПРОВОЂЕЊЕ СТРАТЕГИЈЕ ИНТЕГРИСАНОГ УПРАВЉАЊА ГРАНИЦОМ </w:t>
      </w:r>
    </w:p>
    <w:p w:rsidR="00126481" w:rsidRPr="007E2FF9" w:rsidRDefault="007B5935" w:rsidP="00126481">
      <w:pPr>
        <w:pStyle w:val="NoSpacing"/>
        <w:jc w:val="center"/>
        <w:rPr>
          <w:rFonts w:ascii="Times New Roman" w:hAnsi="Times New Roman"/>
          <w:b/>
          <w:color w:val="FF0000"/>
          <w:szCs w:val="24"/>
        </w:rPr>
      </w:pPr>
      <w:r>
        <w:rPr>
          <w:rFonts w:ascii="Times New Roman" w:hAnsi="Times New Roman"/>
          <w:b/>
          <w:szCs w:val="24"/>
        </w:rPr>
        <w:t>У РЕПУБЛИЦИ СРБИЈИ 2017</w:t>
      </w:r>
      <w:r w:rsidR="00126481">
        <w:rPr>
          <w:rFonts w:ascii="Times New Roman" w:hAnsi="Times New Roman"/>
          <w:b/>
          <w:szCs w:val="24"/>
        </w:rPr>
        <w:t>–</w:t>
      </w:r>
      <w:r w:rsidR="00126481" w:rsidRPr="001D592A">
        <w:rPr>
          <w:rFonts w:ascii="Times New Roman" w:hAnsi="Times New Roman"/>
          <w:b/>
          <w:szCs w:val="24"/>
        </w:rPr>
        <w:t>2020</w:t>
      </w:r>
      <w:r w:rsidR="00126481">
        <w:rPr>
          <w:rFonts w:ascii="Times New Roman" w:hAnsi="Times New Roman"/>
          <w:b/>
          <w:szCs w:val="24"/>
        </w:rPr>
        <w:t xml:space="preserve">, </w:t>
      </w:r>
      <w:r w:rsidR="00FC0FD8">
        <w:rPr>
          <w:rFonts w:ascii="Times New Roman" w:hAnsi="Times New Roman"/>
          <w:b/>
          <w:szCs w:val="24"/>
        </w:rPr>
        <w:t>за</w:t>
      </w:r>
      <w:r w:rsidR="00126481" w:rsidRPr="00FC0FD8">
        <w:rPr>
          <w:rFonts w:ascii="Times New Roman" w:hAnsi="Times New Roman"/>
          <w:b/>
          <w:szCs w:val="24"/>
        </w:rPr>
        <w:t xml:space="preserve"> 2019. ГОДИНУ</w:t>
      </w:r>
    </w:p>
    <w:p w:rsidR="00126481" w:rsidRPr="001D592A" w:rsidRDefault="00126481" w:rsidP="00126481">
      <w:pPr>
        <w:pStyle w:val="NoSpacing"/>
        <w:jc w:val="center"/>
        <w:rPr>
          <w:rFonts w:ascii="Times New Roman" w:hAnsi="Times New Roman"/>
          <w:b/>
          <w:szCs w:val="24"/>
        </w:rPr>
      </w:pPr>
    </w:p>
    <w:p w:rsidR="00126481" w:rsidRPr="001D592A" w:rsidRDefault="00126481" w:rsidP="00126481">
      <w:pPr>
        <w:pStyle w:val="NoSpacing"/>
        <w:jc w:val="center"/>
        <w:rPr>
          <w:rFonts w:ascii="Times New Roman" w:hAnsi="Times New Roman"/>
          <w:b/>
          <w:szCs w:val="24"/>
        </w:rPr>
      </w:pPr>
      <w:r w:rsidRPr="001D592A">
        <w:rPr>
          <w:rFonts w:ascii="Times New Roman" w:hAnsi="Times New Roman"/>
          <w:b/>
          <w:szCs w:val="24"/>
        </w:rPr>
        <w:t>I</w:t>
      </w:r>
      <w:r w:rsidR="000A77BE">
        <w:rPr>
          <w:rFonts w:ascii="Times New Roman" w:hAnsi="Times New Roman"/>
          <w:b/>
          <w:szCs w:val="24"/>
        </w:rPr>
        <w:t>.</w:t>
      </w:r>
      <w:r w:rsidRPr="001D592A">
        <w:rPr>
          <w:rFonts w:ascii="Times New Roman" w:hAnsi="Times New Roman"/>
          <w:b/>
          <w:szCs w:val="24"/>
        </w:rPr>
        <w:t xml:space="preserve"> УВОД</w:t>
      </w:r>
    </w:p>
    <w:p w:rsidR="00126481" w:rsidRPr="009900FE" w:rsidRDefault="00126481" w:rsidP="00126481">
      <w:pPr>
        <w:pStyle w:val="NoSpacing"/>
        <w:rPr>
          <w:rFonts w:ascii="Times New Roman" w:hAnsi="Times New Roman"/>
        </w:rPr>
      </w:pPr>
    </w:p>
    <w:p w:rsidR="00126481" w:rsidRPr="00DA05F2" w:rsidRDefault="00126481" w:rsidP="00126481">
      <w:pPr>
        <w:pStyle w:val="NoSpacing"/>
        <w:ind w:left="-851" w:right="-648"/>
        <w:jc w:val="both"/>
        <w:rPr>
          <w:rFonts w:ascii="Times New Roman" w:hAnsi="Times New Roman"/>
          <w:color w:val="92D050"/>
        </w:rPr>
      </w:pPr>
      <w:r w:rsidRPr="009900FE">
        <w:rPr>
          <w:rFonts w:ascii="Times New Roman" w:hAnsi="Times New Roman"/>
        </w:rPr>
        <w:t xml:space="preserve">Стратегија интегрисаног управљања границом </w:t>
      </w:r>
      <w:r>
        <w:rPr>
          <w:rFonts w:ascii="Times New Roman" w:hAnsi="Times New Roman"/>
        </w:rPr>
        <w:t>у Републици Србији</w:t>
      </w:r>
      <w:r w:rsidRPr="009900FE">
        <w:rPr>
          <w:rFonts w:ascii="Times New Roman" w:hAnsi="Times New Roman"/>
        </w:rPr>
        <w:t xml:space="preserve"> 2017-2020 </w:t>
      </w:r>
      <w:r w:rsidR="000B47FD">
        <w:rPr>
          <w:rFonts w:ascii="Times New Roman" w:hAnsi="Times New Roman"/>
        </w:rPr>
        <w:t>(</w:t>
      </w:r>
      <w:r>
        <w:rPr>
          <w:rFonts w:ascii="Times New Roman" w:hAnsi="Times New Roman"/>
        </w:rPr>
        <w:t xml:space="preserve">„Службени гласник РС”, број 9/17), </w:t>
      </w:r>
      <w:r w:rsidRPr="009900FE">
        <w:rPr>
          <w:rFonts w:ascii="Times New Roman" w:hAnsi="Times New Roman"/>
        </w:rPr>
        <w:t xml:space="preserve">дефинише стратешке циљеве који се односе на концепт интегрисаног управљања границом и садржи циљеве граничне полиције, царине, </w:t>
      </w:r>
      <w:r>
        <w:rPr>
          <w:rFonts w:ascii="Times New Roman" w:hAnsi="Times New Roman"/>
        </w:rPr>
        <w:t xml:space="preserve">граничне </w:t>
      </w:r>
      <w:r w:rsidRPr="009900FE">
        <w:rPr>
          <w:rFonts w:ascii="Times New Roman" w:hAnsi="Times New Roman"/>
        </w:rPr>
        <w:t>ветеринарске и фитосанитарне инспекције, као и део циљева везаних за миграције, визе и азил.</w:t>
      </w:r>
      <w:r>
        <w:rPr>
          <w:rFonts w:ascii="Times New Roman" w:hAnsi="Times New Roman"/>
        </w:rPr>
        <w:t xml:space="preserve"> </w:t>
      </w:r>
      <w:r w:rsidRPr="009900FE">
        <w:rPr>
          <w:rFonts w:ascii="Times New Roman" w:hAnsi="Times New Roman"/>
        </w:rPr>
        <w:t>У циљу достизања свих задатих стратешких циљева предвиђено је укључивање и других државних тела у активности из области њихове надлежности.</w:t>
      </w:r>
      <w:r>
        <w:rPr>
          <w:rFonts w:ascii="Times New Roman" w:hAnsi="Times New Roman"/>
        </w:rPr>
        <w:t xml:space="preserve"> </w:t>
      </w:r>
    </w:p>
    <w:p w:rsidR="00126481" w:rsidRPr="009900FE" w:rsidRDefault="00126481" w:rsidP="00126481">
      <w:pPr>
        <w:pStyle w:val="NoSpacing"/>
        <w:jc w:val="both"/>
        <w:rPr>
          <w:rFonts w:ascii="Times New Roman" w:hAnsi="Times New Roman"/>
        </w:rPr>
      </w:pPr>
    </w:p>
    <w:p w:rsidR="00126481" w:rsidRPr="00DA05F2" w:rsidRDefault="00126481" w:rsidP="00126481">
      <w:pPr>
        <w:pStyle w:val="NoSpacing"/>
        <w:ind w:left="-851" w:right="-648"/>
        <w:jc w:val="both"/>
        <w:rPr>
          <w:rFonts w:ascii="Times New Roman" w:hAnsi="Times New Roman"/>
        </w:rPr>
      </w:pPr>
      <w:r w:rsidRPr="00DA05F2">
        <w:rPr>
          <w:rFonts w:ascii="Times New Roman" w:hAnsi="Times New Roman"/>
        </w:rPr>
        <w:t>На основу Оквирног акционог плана надлежни државни органи на годишњем нивоу израђ</w:t>
      </w:r>
      <w:r>
        <w:rPr>
          <w:rFonts w:ascii="Times New Roman" w:hAnsi="Times New Roman"/>
        </w:rPr>
        <w:t>ују</w:t>
      </w:r>
      <w:r w:rsidRPr="00DA05F2">
        <w:rPr>
          <w:rFonts w:ascii="Times New Roman" w:hAnsi="Times New Roman"/>
        </w:rPr>
        <w:t xml:space="preserve"> и годишњи Акциони план.</w:t>
      </w:r>
    </w:p>
    <w:p w:rsidR="00126481" w:rsidRDefault="00126481" w:rsidP="00126481">
      <w:pPr>
        <w:pStyle w:val="NoSpacing"/>
        <w:tabs>
          <w:tab w:val="left" w:pos="-851"/>
        </w:tabs>
        <w:ind w:right="-648"/>
        <w:rPr>
          <w:rFonts w:ascii="Times New Roman" w:hAnsi="Times New Roman"/>
        </w:rPr>
      </w:pPr>
    </w:p>
    <w:p w:rsidR="00126481" w:rsidRPr="002A45E1" w:rsidRDefault="00126481" w:rsidP="003044B8">
      <w:pPr>
        <w:pStyle w:val="NoSpacing"/>
        <w:tabs>
          <w:tab w:val="left" w:pos="-851"/>
        </w:tabs>
        <w:ind w:left="-851" w:right="-648"/>
        <w:jc w:val="both"/>
        <w:rPr>
          <w:rFonts w:ascii="Times New Roman" w:hAnsi="Times New Roman"/>
        </w:rPr>
      </w:pPr>
      <w:r>
        <w:rPr>
          <w:rFonts w:ascii="Times New Roman" w:hAnsi="Times New Roman"/>
        </w:rPr>
        <w:t>Акциони план</w:t>
      </w:r>
      <w:r w:rsidRPr="009900FE">
        <w:rPr>
          <w:rFonts w:ascii="Times New Roman" w:hAnsi="Times New Roman"/>
        </w:rPr>
        <w:t xml:space="preserve"> се рев</w:t>
      </w:r>
      <w:r>
        <w:rPr>
          <w:rFonts w:ascii="Times New Roman" w:hAnsi="Times New Roman"/>
        </w:rPr>
        <w:t>идира и допуњава</w:t>
      </w:r>
      <w:r w:rsidRPr="009900FE">
        <w:rPr>
          <w:rFonts w:ascii="Times New Roman" w:hAnsi="Times New Roman"/>
        </w:rPr>
        <w:t xml:space="preserve"> на годишњем нивоу, како би се осигурало потпуно и ефикасно спровођење циљева зацртаних у Стратегији интегрисаног управљања границом </w:t>
      </w:r>
      <w:r>
        <w:rPr>
          <w:rFonts w:ascii="Times New Roman" w:hAnsi="Times New Roman"/>
        </w:rPr>
        <w:t>у Реп</w:t>
      </w:r>
      <w:r w:rsidR="00825647">
        <w:rPr>
          <w:rFonts w:ascii="Times New Roman" w:hAnsi="Times New Roman"/>
        </w:rPr>
        <w:t xml:space="preserve">ублици Србији 2017-2020 </w:t>
      </w:r>
      <w:r w:rsidR="003044B8">
        <w:rPr>
          <w:rFonts w:ascii="Times New Roman" w:hAnsi="Times New Roman"/>
        </w:rPr>
        <w:t>–</w:t>
      </w:r>
      <w:r w:rsidR="00825647">
        <w:rPr>
          <w:rFonts w:ascii="Times New Roman" w:hAnsi="Times New Roman"/>
        </w:rPr>
        <w:t xml:space="preserve"> у </w:t>
      </w:r>
      <w:r>
        <w:rPr>
          <w:rFonts w:ascii="Times New Roman" w:hAnsi="Times New Roman"/>
        </w:rPr>
        <w:t>даљем тексту: Стратегија).</w:t>
      </w:r>
    </w:p>
    <w:p w:rsidR="00126481" w:rsidRPr="00732720" w:rsidRDefault="00126481" w:rsidP="00732720">
      <w:pPr>
        <w:pStyle w:val="NoSpacing"/>
        <w:rPr>
          <w:rFonts w:ascii="Times New Roman" w:hAnsi="Times New Roman"/>
          <w:b/>
        </w:rPr>
      </w:pPr>
    </w:p>
    <w:p w:rsidR="00126481" w:rsidRPr="009900FE" w:rsidRDefault="00126481" w:rsidP="00126481">
      <w:pPr>
        <w:pStyle w:val="NoSpacing"/>
        <w:jc w:val="center"/>
        <w:rPr>
          <w:rFonts w:ascii="Times New Roman" w:hAnsi="Times New Roman"/>
          <w:b/>
        </w:rPr>
      </w:pPr>
      <w:r w:rsidRPr="009900FE">
        <w:rPr>
          <w:rFonts w:ascii="Times New Roman" w:hAnsi="Times New Roman"/>
          <w:b/>
        </w:rPr>
        <w:t>II</w:t>
      </w:r>
      <w:r w:rsidR="000A77BE">
        <w:rPr>
          <w:rFonts w:ascii="Times New Roman" w:hAnsi="Times New Roman"/>
          <w:b/>
        </w:rPr>
        <w:t>.</w:t>
      </w:r>
      <w:r w:rsidRPr="009900FE">
        <w:rPr>
          <w:rFonts w:ascii="Times New Roman" w:hAnsi="Times New Roman"/>
          <w:b/>
        </w:rPr>
        <w:t xml:space="preserve"> СКРАЋЕНИЦЕ</w:t>
      </w:r>
    </w:p>
    <w:p w:rsidR="00126481" w:rsidRPr="009900FE" w:rsidRDefault="00126481" w:rsidP="00126481">
      <w:pPr>
        <w:pStyle w:val="NoSpacing"/>
        <w:jc w:val="both"/>
        <w:rPr>
          <w:rFonts w:ascii="Times New Roman" w:hAnsi="Times New Roman"/>
        </w:rPr>
      </w:pP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AFIS - </w:t>
      </w:r>
      <w:r w:rsidRPr="009900FE">
        <w:rPr>
          <w:rFonts w:ascii="Times New Roman" w:hAnsi="Times New Roman"/>
        </w:rPr>
        <w:tab/>
      </w:r>
      <w:r>
        <w:rPr>
          <w:rFonts w:ascii="Times New Roman" w:hAnsi="Times New Roman"/>
        </w:rPr>
        <w:tab/>
      </w:r>
      <w:r w:rsidRPr="009900FE">
        <w:rPr>
          <w:rFonts w:ascii="Times New Roman" w:hAnsi="Times New Roman"/>
        </w:rPr>
        <w:t>Аутоматски идетификациони систем отисака прстију</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BTSF -</w:t>
      </w:r>
      <w:r w:rsidRPr="009900FE">
        <w:rPr>
          <w:rFonts w:ascii="Times New Roman" w:hAnsi="Times New Roman"/>
        </w:rPr>
        <w:tab/>
      </w:r>
      <w:r w:rsidRPr="009900FE">
        <w:rPr>
          <w:rFonts w:ascii="Times New Roman" w:hAnsi="Times New Roman"/>
        </w:rPr>
        <w:tab/>
        <w:t>Бољи тренин</w:t>
      </w:r>
      <w:r>
        <w:rPr>
          <w:rFonts w:ascii="Times New Roman" w:hAnsi="Times New Roman"/>
        </w:rPr>
        <w:t>зи за безбеднију</w:t>
      </w:r>
      <w:r w:rsidRPr="009900FE">
        <w:rPr>
          <w:rFonts w:ascii="Times New Roman" w:hAnsi="Times New Roman"/>
        </w:rPr>
        <w:t xml:space="preserve"> храну</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EASO - </w:t>
      </w:r>
      <w:r>
        <w:rPr>
          <w:rFonts w:ascii="Times New Roman" w:hAnsi="Times New Roman"/>
        </w:rPr>
        <w:tab/>
      </w:r>
      <w:r>
        <w:rPr>
          <w:rFonts w:ascii="Times New Roman" w:hAnsi="Times New Roman"/>
        </w:rPr>
        <w:tab/>
      </w:r>
      <w:r w:rsidRPr="009900FE">
        <w:rPr>
          <w:rFonts w:ascii="Times New Roman" w:hAnsi="Times New Roman"/>
        </w:rPr>
        <w:t xml:space="preserve">Европска канцеларија за подршку азила </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EGBT - </w:t>
      </w:r>
      <w:r w:rsidRPr="009900FE">
        <w:rPr>
          <w:rFonts w:ascii="Times New Roman" w:hAnsi="Times New Roman"/>
        </w:rPr>
        <w:tab/>
      </w:r>
      <w:r>
        <w:rPr>
          <w:rFonts w:ascii="Times New Roman" w:hAnsi="Times New Roman"/>
        </w:rPr>
        <w:tab/>
      </w:r>
      <w:r w:rsidRPr="009900FE">
        <w:rPr>
          <w:rFonts w:ascii="Times New Roman" w:hAnsi="Times New Roman"/>
        </w:rPr>
        <w:t>Eвропски гранични тимови</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EU - </w:t>
      </w:r>
      <w:r w:rsidRPr="009900FE">
        <w:rPr>
          <w:rFonts w:ascii="Times New Roman" w:hAnsi="Times New Roman"/>
        </w:rPr>
        <w:tab/>
      </w:r>
      <w:r w:rsidRPr="009900FE">
        <w:rPr>
          <w:rFonts w:ascii="Times New Roman" w:hAnsi="Times New Roman"/>
        </w:rPr>
        <w:tab/>
        <w:t>Европска унија</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ЕU ACQUI - </w:t>
      </w:r>
      <w:r w:rsidRPr="009900FE">
        <w:rPr>
          <w:rFonts w:ascii="Times New Roman" w:hAnsi="Times New Roman"/>
        </w:rPr>
        <w:tab/>
        <w:t>Правне тековине Европске уније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lastRenderedPageBreak/>
        <w:t>EURODAC -</w:t>
      </w:r>
      <w:r w:rsidRPr="009900FE">
        <w:rPr>
          <w:rFonts w:ascii="Times New Roman" w:hAnsi="Times New Roman"/>
        </w:rPr>
        <w:tab/>
        <w:t>База података отисака прстију Европске уније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ЕUROSUR - </w:t>
      </w:r>
      <w:r w:rsidRPr="009900FE">
        <w:rPr>
          <w:rFonts w:ascii="Times New Roman" w:hAnsi="Times New Roman"/>
        </w:rPr>
        <w:tab/>
        <w:t>Eвропски гранични систем надзора</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EUROPHIT - </w:t>
      </w:r>
      <w:r>
        <w:rPr>
          <w:rFonts w:ascii="Times New Roman" w:hAnsi="Times New Roman"/>
        </w:rPr>
        <w:tab/>
      </w:r>
      <w:r w:rsidRPr="009900FE">
        <w:rPr>
          <w:rFonts w:ascii="Times New Roman" w:hAnsi="Times New Roman"/>
        </w:rPr>
        <w:t xml:space="preserve">Систем Европске уније обавештавања за заштиту биља и пресретање </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EXBS -</w:t>
      </w:r>
      <w:r w:rsidRPr="009900FE">
        <w:rPr>
          <w:rFonts w:ascii="Times New Roman" w:hAnsi="Times New Roman"/>
        </w:rPr>
        <w:tab/>
      </w:r>
      <w:r>
        <w:rPr>
          <w:rFonts w:ascii="Times New Roman" w:hAnsi="Times New Roman"/>
        </w:rPr>
        <w:tab/>
      </w:r>
      <w:r w:rsidRPr="009900FE">
        <w:rPr>
          <w:rFonts w:ascii="Times New Roman" w:hAnsi="Times New Roman"/>
        </w:rPr>
        <w:t>Амерички програм за извозну контролу везано за безбедност граница</w:t>
      </w:r>
      <w:r w:rsidRPr="009900FE">
        <w:rPr>
          <w:rFonts w:ascii="Times New Roman" w:hAnsi="Times New Roman"/>
        </w:rPr>
        <w:tab/>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ГП -</w:t>
      </w:r>
      <w:r w:rsidRPr="009900FE">
        <w:rPr>
          <w:rFonts w:ascii="Times New Roman" w:hAnsi="Times New Roman"/>
        </w:rPr>
        <w:tab/>
      </w:r>
      <w:r w:rsidRPr="009900FE">
        <w:rPr>
          <w:rFonts w:ascii="Times New Roman" w:hAnsi="Times New Roman"/>
        </w:rPr>
        <w:tab/>
        <w:t>Гранични прелаз</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ВИС - </w:t>
      </w:r>
      <w:r w:rsidRPr="009900FE">
        <w:rPr>
          <w:rFonts w:ascii="Times New Roman" w:hAnsi="Times New Roman"/>
        </w:rPr>
        <w:tab/>
      </w:r>
      <w:r w:rsidRPr="009900FE">
        <w:rPr>
          <w:rFonts w:ascii="Times New Roman" w:hAnsi="Times New Roman"/>
        </w:rPr>
        <w:tab/>
        <w:t>Визни информациони систем</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DCAF - </w:t>
      </w:r>
      <w:r w:rsidRPr="009900FE">
        <w:rPr>
          <w:rFonts w:ascii="Times New Roman" w:hAnsi="Times New Roman"/>
        </w:rPr>
        <w:tab/>
      </w:r>
      <w:r>
        <w:rPr>
          <w:rFonts w:ascii="Times New Roman" w:hAnsi="Times New Roman"/>
        </w:rPr>
        <w:tab/>
      </w:r>
      <w:r w:rsidRPr="009900FE">
        <w:rPr>
          <w:rFonts w:ascii="Times New Roman" w:hAnsi="Times New Roman"/>
        </w:rPr>
        <w:t>Женевски центар за демократску контролу оружаних снага</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ICITAP -</w:t>
      </w:r>
      <w:r w:rsidRPr="009900FE">
        <w:rPr>
          <w:rFonts w:ascii="Times New Roman" w:hAnsi="Times New Roman"/>
        </w:rPr>
        <w:tab/>
        <w:t>Међународно криминални-истражни технички програм</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ICMPD -</w:t>
      </w:r>
      <w:r w:rsidRPr="009900FE">
        <w:rPr>
          <w:rFonts w:ascii="Times New Roman" w:hAnsi="Times New Roman"/>
        </w:rPr>
        <w:tab/>
        <w:t>Међународни центар за развој миграционе политике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IT - </w:t>
      </w:r>
      <w:r w:rsidRPr="009900FE">
        <w:rPr>
          <w:rFonts w:ascii="Times New Roman" w:hAnsi="Times New Roman"/>
        </w:rPr>
        <w:tab/>
      </w:r>
      <w:r w:rsidRPr="009900FE">
        <w:rPr>
          <w:rFonts w:ascii="Times New Roman" w:hAnsi="Times New Roman"/>
        </w:rPr>
        <w:tab/>
        <w:t>Информационе технологије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IKT - </w:t>
      </w:r>
      <w:r w:rsidRPr="009900FE">
        <w:rPr>
          <w:rFonts w:ascii="Times New Roman" w:hAnsi="Times New Roman"/>
        </w:rPr>
        <w:tab/>
      </w:r>
      <w:r w:rsidRPr="009900FE">
        <w:rPr>
          <w:rFonts w:ascii="Times New Roman" w:hAnsi="Times New Roman"/>
        </w:rPr>
        <w:tab/>
        <w:t>Информационо-телекомуникациони системи</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ИУГ-</w:t>
      </w:r>
      <w:r w:rsidRPr="009900FE">
        <w:rPr>
          <w:rFonts w:ascii="Times New Roman" w:hAnsi="Times New Roman"/>
        </w:rPr>
        <w:tab/>
      </w:r>
      <w:r w:rsidRPr="009900FE">
        <w:rPr>
          <w:rFonts w:ascii="Times New Roman" w:hAnsi="Times New Roman"/>
        </w:rPr>
        <w:tab/>
        <w:t>Интегрисано управљање границом</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IOM - </w:t>
      </w:r>
      <w:r w:rsidRPr="009900FE">
        <w:rPr>
          <w:rFonts w:ascii="Times New Roman" w:hAnsi="Times New Roman"/>
        </w:rPr>
        <w:tab/>
      </w:r>
      <w:r w:rsidRPr="009900FE">
        <w:rPr>
          <w:rFonts w:ascii="Times New Roman" w:hAnsi="Times New Roman"/>
        </w:rPr>
        <w:tab/>
        <w:t>Међународна организација за миграције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ИТ - </w:t>
      </w:r>
      <w:r w:rsidRPr="009900FE">
        <w:rPr>
          <w:rFonts w:ascii="Times New Roman" w:hAnsi="Times New Roman"/>
        </w:rPr>
        <w:tab/>
      </w:r>
      <w:r w:rsidRPr="009900FE">
        <w:rPr>
          <w:rFonts w:ascii="Times New Roman" w:hAnsi="Times New Roman"/>
        </w:rPr>
        <w:tab/>
        <w:t>Информациона технологија</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ИПА - </w:t>
      </w:r>
      <w:r w:rsidRPr="009900FE">
        <w:rPr>
          <w:rFonts w:ascii="Times New Roman" w:hAnsi="Times New Roman"/>
        </w:rPr>
        <w:tab/>
      </w:r>
      <w:r w:rsidRPr="009900FE">
        <w:rPr>
          <w:rFonts w:ascii="Times New Roman" w:hAnsi="Times New Roman"/>
        </w:rPr>
        <w:tab/>
        <w:t>Предприступни фондови</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MARII - </w:t>
      </w:r>
      <w:r w:rsidRPr="009900FE">
        <w:rPr>
          <w:rFonts w:ascii="Times New Roman" w:hAnsi="Times New Roman"/>
        </w:rPr>
        <w:tab/>
        <w:t>Регионална иницијатива за миграције, азил и избеглице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MB IPA - </w:t>
      </w:r>
      <w:r w:rsidRPr="009900FE">
        <w:rPr>
          <w:rFonts w:ascii="Times New Roman" w:hAnsi="Times New Roman"/>
        </w:rPr>
        <w:tab/>
        <w:t>Регионални предприступни фондови</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NVO - </w:t>
      </w:r>
      <w:r w:rsidRPr="009900FE">
        <w:rPr>
          <w:rFonts w:ascii="Times New Roman" w:hAnsi="Times New Roman"/>
        </w:rPr>
        <w:tab/>
      </w:r>
      <w:r w:rsidRPr="009900FE">
        <w:rPr>
          <w:rFonts w:ascii="Times New Roman" w:hAnsi="Times New Roman"/>
        </w:rPr>
        <w:tab/>
        <w:t>Невладине организације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OLAF - </w:t>
      </w:r>
      <w:r w:rsidRPr="009900FE">
        <w:rPr>
          <w:rFonts w:ascii="Times New Roman" w:hAnsi="Times New Roman"/>
        </w:rPr>
        <w:tab/>
      </w:r>
      <w:r>
        <w:rPr>
          <w:rFonts w:ascii="Times New Roman" w:hAnsi="Times New Roman"/>
        </w:rPr>
        <w:tab/>
      </w:r>
      <w:r w:rsidRPr="009900FE">
        <w:rPr>
          <w:rFonts w:ascii="Times New Roman" w:hAnsi="Times New Roman"/>
        </w:rPr>
        <w:t>Eвропска служба за сузбијање превара</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TAIEX -</w:t>
      </w:r>
      <w:r w:rsidRPr="009900FE">
        <w:rPr>
          <w:rFonts w:ascii="Times New Roman" w:hAnsi="Times New Roman"/>
        </w:rPr>
        <w:tab/>
        <w:t>Инструмент техничке помоћи и размене информација</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ТRACES-</w:t>
      </w:r>
      <w:r w:rsidRPr="009900FE">
        <w:rPr>
          <w:rFonts w:ascii="Times New Roman" w:hAnsi="Times New Roman"/>
        </w:rPr>
        <w:tab/>
        <w:t>Систем за граничну фитосанитарну инспекцију</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UNDP -</w:t>
      </w:r>
      <w:r w:rsidRPr="009900FE">
        <w:rPr>
          <w:rFonts w:ascii="Times New Roman" w:hAnsi="Times New Roman"/>
        </w:rPr>
        <w:tab/>
      </w:r>
      <w:r>
        <w:rPr>
          <w:rFonts w:ascii="Times New Roman" w:hAnsi="Times New Roman"/>
        </w:rPr>
        <w:tab/>
      </w:r>
      <w:r w:rsidRPr="009900FE">
        <w:rPr>
          <w:rFonts w:ascii="Times New Roman" w:hAnsi="Times New Roman"/>
        </w:rPr>
        <w:t>Развојни програм Уједињених нација</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FIIS - </w:t>
      </w:r>
      <w:r w:rsidRPr="009900FE">
        <w:rPr>
          <w:rFonts w:ascii="Times New Roman" w:hAnsi="Times New Roman"/>
        </w:rPr>
        <w:tab/>
      </w:r>
      <w:r w:rsidRPr="009900FE">
        <w:rPr>
          <w:rFonts w:ascii="Times New Roman" w:hAnsi="Times New Roman"/>
        </w:rPr>
        <w:tab/>
        <w:t>Систем за аутоматско препознавање изгледа</w:t>
      </w:r>
    </w:p>
    <w:p w:rsidR="00126481" w:rsidRPr="009900FE" w:rsidRDefault="00126481" w:rsidP="00126481">
      <w:pPr>
        <w:pStyle w:val="NoSpacing"/>
        <w:ind w:left="-851"/>
        <w:jc w:val="both"/>
        <w:rPr>
          <w:rFonts w:ascii="Times New Roman" w:hAnsi="Times New Roman"/>
        </w:rPr>
      </w:pPr>
      <w:r>
        <w:rPr>
          <w:rFonts w:ascii="Times New Roman" w:hAnsi="Times New Roman"/>
        </w:rPr>
        <w:t>EBCGA</w:t>
      </w:r>
      <w:r w:rsidRPr="009900FE">
        <w:rPr>
          <w:rFonts w:ascii="Times New Roman" w:hAnsi="Times New Roman"/>
        </w:rPr>
        <w:t xml:space="preserve"> - </w:t>
      </w:r>
      <w:r w:rsidRPr="009900FE">
        <w:rPr>
          <w:rFonts w:ascii="Times New Roman" w:hAnsi="Times New Roman"/>
        </w:rPr>
        <w:tab/>
      </w:r>
      <w:r>
        <w:rPr>
          <w:rFonts w:ascii="Times New Roman" w:hAnsi="Times New Roman"/>
        </w:rPr>
        <w:t>Е</w:t>
      </w:r>
      <w:r w:rsidRPr="009900FE">
        <w:rPr>
          <w:rFonts w:ascii="Times New Roman" w:hAnsi="Times New Roman"/>
        </w:rPr>
        <w:t>вроп</w:t>
      </w:r>
      <w:r>
        <w:rPr>
          <w:rFonts w:ascii="Times New Roman" w:hAnsi="Times New Roman"/>
        </w:rPr>
        <w:t>ска агенција заграничну</w:t>
      </w:r>
      <w:r w:rsidRPr="009900FE">
        <w:rPr>
          <w:rFonts w:ascii="Times New Roman" w:hAnsi="Times New Roman"/>
        </w:rPr>
        <w:t xml:space="preserve"> и обалску стражу</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CCC -</w:t>
      </w:r>
      <w:r w:rsidRPr="009900FE">
        <w:rPr>
          <w:rFonts w:ascii="Times New Roman" w:hAnsi="Times New Roman"/>
        </w:rPr>
        <w:tab/>
      </w:r>
      <w:r w:rsidRPr="009900FE">
        <w:rPr>
          <w:rFonts w:ascii="Times New Roman" w:hAnsi="Times New Roman"/>
        </w:rPr>
        <w:tab/>
        <w:t>Заједнички основни програм обуке</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RCC -</w:t>
      </w:r>
      <w:r w:rsidRPr="009900FE">
        <w:rPr>
          <w:rFonts w:ascii="Times New Roman" w:hAnsi="Times New Roman"/>
        </w:rPr>
        <w:tab/>
      </w:r>
      <w:r w:rsidRPr="009900FE">
        <w:rPr>
          <w:rFonts w:ascii="Times New Roman" w:hAnsi="Times New Roman"/>
        </w:rPr>
        <w:tab/>
        <w:t>Савет за регионалну сарадњу</w:t>
      </w:r>
    </w:p>
    <w:p w:rsidR="00126481" w:rsidRPr="009900FE" w:rsidRDefault="00126481" w:rsidP="00126481">
      <w:pPr>
        <w:pStyle w:val="NoSpacing"/>
        <w:ind w:left="-851"/>
        <w:jc w:val="both"/>
        <w:rPr>
          <w:rFonts w:ascii="Times New Roman" w:hAnsi="Times New Roman"/>
        </w:rPr>
      </w:pPr>
      <w:r w:rsidRPr="009900FE">
        <w:rPr>
          <w:rFonts w:ascii="Times New Roman" w:hAnsi="Times New Roman"/>
        </w:rPr>
        <w:t xml:space="preserve">SELEC - </w:t>
      </w:r>
      <w:r w:rsidRPr="009900FE">
        <w:rPr>
          <w:rFonts w:ascii="Times New Roman" w:hAnsi="Times New Roman"/>
        </w:rPr>
        <w:tab/>
      </w:r>
      <w:r w:rsidRPr="00DC4D14">
        <w:rPr>
          <w:rFonts w:ascii="Times New Roman" w:hAnsi="Times New Roman"/>
        </w:rPr>
        <w:t>Центар за спровођење закона у југоисточној Европи</w:t>
      </w:r>
    </w:p>
    <w:p w:rsidR="00126481" w:rsidRDefault="00126481" w:rsidP="00126481">
      <w:pPr>
        <w:pStyle w:val="NoSpacing"/>
        <w:ind w:left="-851"/>
        <w:jc w:val="both"/>
        <w:rPr>
          <w:rFonts w:ascii="Times New Roman" w:hAnsi="Times New Roman"/>
        </w:rPr>
      </w:pPr>
      <w:r w:rsidRPr="009900FE">
        <w:rPr>
          <w:rFonts w:ascii="Times New Roman" w:hAnsi="Times New Roman"/>
        </w:rPr>
        <w:t xml:space="preserve">SIS - </w:t>
      </w:r>
      <w:r w:rsidRPr="009900FE">
        <w:rPr>
          <w:rFonts w:ascii="Times New Roman" w:hAnsi="Times New Roman"/>
        </w:rPr>
        <w:tab/>
      </w:r>
      <w:r w:rsidRPr="009900FE">
        <w:rPr>
          <w:rFonts w:ascii="Times New Roman" w:hAnsi="Times New Roman"/>
        </w:rPr>
        <w:tab/>
        <w:t>Шенгенски информативни систем</w:t>
      </w:r>
    </w:p>
    <w:p w:rsidR="0047605F" w:rsidRDefault="0047605F" w:rsidP="00126481">
      <w:pPr>
        <w:pStyle w:val="NoSpacing"/>
        <w:ind w:left="-851"/>
        <w:jc w:val="both"/>
        <w:rPr>
          <w:rFonts w:ascii="Times New Roman" w:hAnsi="Times New Roman"/>
        </w:rPr>
      </w:pPr>
    </w:p>
    <w:p w:rsidR="0047605F" w:rsidRDefault="0047605F" w:rsidP="00126481">
      <w:pPr>
        <w:pStyle w:val="NoSpacing"/>
        <w:ind w:left="-851"/>
        <w:jc w:val="both"/>
        <w:rPr>
          <w:rFonts w:ascii="Times New Roman" w:hAnsi="Times New Roman"/>
        </w:rPr>
      </w:pPr>
    </w:p>
    <w:p w:rsidR="0047605F" w:rsidRDefault="0047605F" w:rsidP="00126481">
      <w:pPr>
        <w:pStyle w:val="NoSpacing"/>
        <w:ind w:left="-851"/>
        <w:jc w:val="both"/>
        <w:rPr>
          <w:rFonts w:ascii="Times New Roman" w:hAnsi="Times New Roman"/>
        </w:rPr>
      </w:pPr>
    </w:p>
    <w:p w:rsidR="0047605F" w:rsidRDefault="0047605F" w:rsidP="00126481">
      <w:pPr>
        <w:pStyle w:val="NoSpacing"/>
        <w:ind w:left="-851"/>
        <w:jc w:val="both"/>
        <w:rPr>
          <w:rFonts w:ascii="Times New Roman" w:hAnsi="Times New Roman"/>
        </w:rPr>
      </w:pPr>
    </w:p>
    <w:p w:rsidR="00126481" w:rsidRPr="002831A2" w:rsidRDefault="00126481" w:rsidP="00126481">
      <w:pPr>
        <w:pStyle w:val="NoSpacing"/>
        <w:ind w:left="-851"/>
        <w:jc w:val="both"/>
        <w:rPr>
          <w:rFonts w:ascii="Times New Roman" w:hAnsi="Times New Roman"/>
        </w:rPr>
      </w:pPr>
    </w:p>
    <w:tbl>
      <w:tblPr>
        <w:tblW w:w="1460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126481" w:rsidRPr="00802CB0" w:rsidTr="00802CB0">
        <w:tc>
          <w:tcPr>
            <w:tcW w:w="14601" w:type="dxa"/>
          </w:tcPr>
          <w:p w:rsidR="00126481" w:rsidRPr="00802CB0" w:rsidRDefault="00126481" w:rsidP="00802CB0">
            <w:pPr>
              <w:pStyle w:val="NoSpacing"/>
              <w:jc w:val="center"/>
              <w:rPr>
                <w:rFonts w:ascii="Times New Roman" w:hAnsi="Times New Roman"/>
                <w:b/>
              </w:rPr>
            </w:pPr>
            <w:r w:rsidRPr="00802CB0">
              <w:rPr>
                <w:rFonts w:ascii="Times New Roman" w:hAnsi="Times New Roman"/>
                <w:b/>
              </w:rPr>
              <w:lastRenderedPageBreak/>
              <w:t>МЕТОДОЛОГИЈА ИЗРАДЕ РЕВИДИРАНОГ АКЦИОНОГ ПЛАНА</w:t>
            </w:r>
          </w:p>
          <w:p w:rsidR="00126481" w:rsidRPr="00802CB0" w:rsidRDefault="00126481" w:rsidP="00802CB0">
            <w:pPr>
              <w:pStyle w:val="NoSpacing"/>
              <w:jc w:val="center"/>
              <w:rPr>
                <w:rFonts w:ascii="Times New Roman" w:hAnsi="Times New Roman"/>
                <w:b/>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Ревизија Акционог плана</w:t>
            </w:r>
            <w:r w:rsidRPr="00802CB0">
              <w:rPr>
                <w:rFonts w:ascii="Times New Roman" w:hAnsi="Times New Roman"/>
              </w:rPr>
              <w:t xml:space="preserve"> израђује се да би се приказале реализоване активности као и да се дефинишу нове активности које ће допринети ефикаснијој имплементацији Стратегије. Други разлог за ревизију Акционог плана јесте тај што је успостављен Координациони механизам, односно Координационо тело је у функцији и даје препоруке према којима би се требале реализовати нове активности у складу са Стратегијом.</w:t>
            </w:r>
          </w:p>
        </w:tc>
      </w:tr>
      <w:tr w:rsidR="00126481" w:rsidRPr="00802CB0" w:rsidTr="00802CB0">
        <w:tc>
          <w:tcPr>
            <w:tcW w:w="14601" w:type="dxa"/>
          </w:tcPr>
          <w:p w:rsidR="00126481" w:rsidRPr="00802CB0" w:rsidRDefault="00126481" w:rsidP="00802CB0">
            <w:pPr>
              <w:pStyle w:val="NoSpacing"/>
              <w:jc w:val="center"/>
              <w:rPr>
                <w:rFonts w:ascii="Times New Roman" w:hAnsi="Times New Roman"/>
                <w:b/>
              </w:rPr>
            </w:pPr>
            <w:r w:rsidRPr="00802CB0">
              <w:rPr>
                <w:rFonts w:ascii="Times New Roman" w:hAnsi="Times New Roman"/>
                <w:b/>
              </w:rPr>
              <w:t>ИЗРАДА РЕВИДИРАНОГ ТЕКСТА ДОКУМЕНТА</w:t>
            </w:r>
          </w:p>
          <w:p w:rsidR="00126481" w:rsidRPr="00802CB0" w:rsidRDefault="00126481" w:rsidP="00802CB0">
            <w:pPr>
              <w:pStyle w:val="NoSpacing"/>
              <w:jc w:val="center"/>
              <w:rPr>
                <w:rFonts w:ascii="Times New Roman" w:hAnsi="Times New Roman"/>
                <w:b/>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Активности које су у потпуности реализоване</w:t>
            </w:r>
            <w:r w:rsidRPr="00802CB0">
              <w:rPr>
                <w:rFonts w:ascii="Times New Roman" w:hAnsi="Times New Roman"/>
              </w:rPr>
              <w:t>, детаљно су образложене и наведене у Акционом плану, за свако тачку понаособ и обрисане из документа а стављене у наративни део.</w:t>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p>
          <w:p w:rsidR="00126481" w:rsidRPr="00802CB0" w:rsidRDefault="00126481" w:rsidP="00802CB0">
            <w:pPr>
              <w:pStyle w:val="NoSpacing"/>
              <w:jc w:val="both"/>
              <w:rPr>
                <w:rFonts w:ascii="Times New Roman" w:hAnsi="Times New Roman"/>
              </w:rPr>
            </w:pPr>
            <w:r w:rsidRPr="00802CB0">
              <w:rPr>
                <w:rFonts w:ascii="Times New Roman" w:hAnsi="Times New Roman"/>
                <w:b/>
              </w:rPr>
              <w:t>Активности које су делимично реализоване</w:t>
            </w:r>
            <w:r w:rsidRPr="00802CB0">
              <w:rPr>
                <w:rFonts w:ascii="Times New Roman" w:hAnsi="Times New Roman"/>
              </w:rPr>
              <w:t>, али не и у потпуности и/или у целини, део активности који је реализован наведен је и образложен, док је део активности који није реализован редефинисан, у смислу рокова и извора финансирања.</w:t>
            </w:r>
          </w:p>
          <w:p w:rsidR="00126481" w:rsidRPr="00802CB0" w:rsidRDefault="00126481" w:rsidP="00802CB0">
            <w:pPr>
              <w:pStyle w:val="NoSpacing"/>
              <w:jc w:val="both"/>
              <w:rPr>
                <w:rFonts w:ascii="Times New Roman" w:hAnsi="Times New Roman"/>
              </w:rPr>
            </w:pPr>
            <w:r w:rsidRPr="00802CB0">
              <w:rPr>
                <w:rFonts w:ascii="Times New Roman" w:hAnsi="Times New Roman"/>
                <w:b/>
              </w:rPr>
              <w:t>Активности које се спроводе у континуитету</w:t>
            </w:r>
            <w:r w:rsidRPr="00802CB0">
              <w:rPr>
                <w:rFonts w:ascii="Times New Roman" w:hAnsi="Times New Roman"/>
              </w:rPr>
              <w:t>, односно активности за које је као рок за реализацију наведено „континуирано“ задржане су у Акционом плану на начин на који се описује шта је урађено до сада.</w:t>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p>
          <w:p w:rsidR="00126481" w:rsidRPr="00802CB0" w:rsidRDefault="00126481" w:rsidP="00802CB0">
            <w:pPr>
              <w:pStyle w:val="NoSpacing"/>
              <w:jc w:val="both"/>
              <w:rPr>
                <w:rFonts w:ascii="Times New Roman" w:hAnsi="Times New Roman"/>
              </w:rPr>
            </w:pPr>
            <w:r w:rsidRPr="00802CB0">
              <w:rPr>
                <w:rFonts w:ascii="Times New Roman" w:hAnsi="Times New Roman"/>
                <w:b/>
              </w:rPr>
              <w:t>Активности које нису реализоване</w:t>
            </w:r>
            <w:r w:rsidRPr="00802CB0">
              <w:rPr>
                <w:rFonts w:ascii="Times New Roman" w:hAnsi="Times New Roman"/>
              </w:rPr>
              <w:t>, уз промену рока, задржане су у Акционом плану.</w:t>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p>
          <w:p w:rsidR="00126481" w:rsidRPr="00802CB0" w:rsidRDefault="00126481" w:rsidP="00802CB0">
            <w:pPr>
              <w:pStyle w:val="NoSpacing"/>
              <w:jc w:val="both"/>
              <w:rPr>
                <w:rFonts w:ascii="Times New Roman" w:hAnsi="Times New Roman"/>
              </w:rPr>
            </w:pPr>
            <w:r w:rsidRPr="00802CB0">
              <w:rPr>
                <w:rFonts w:ascii="Times New Roman" w:hAnsi="Times New Roman"/>
              </w:rPr>
              <w:t>За одређене активности, промењени су носиоци активности и/или индикатори резултата и то у активностима у којима је за то постојала реална потреба.</w:t>
            </w:r>
          </w:p>
          <w:p w:rsidR="00126481" w:rsidRPr="00802CB0" w:rsidRDefault="00126481" w:rsidP="00802CB0">
            <w:pPr>
              <w:pStyle w:val="NoSpacing"/>
              <w:jc w:val="both"/>
              <w:rPr>
                <w:rFonts w:ascii="Times New Roman" w:hAnsi="Times New Roman"/>
              </w:rPr>
            </w:pPr>
            <w:r w:rsidRPr="00802CB0">
              <w:rPr>
                <w:rFonts w:ascii="Times New Roman" w:hAnsi="Times New Roman"/>
                <w:b/>
              </w:rPr>
              <w:t>Извори финансирања</w:t>
            </w:r>
            <w:r w:rsidRPr="00802CB0">
              <w:rPr>
                <w:rFonts w:ascii="Times New Roman" w:hAnsi="Times New Roman"/>
              </w:rPr>
              <w:t xml:space="preserve"> дефинисани су за сваку активност понаособ.</w:t>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r w:rsidRPr="00802CB0">
              <w:rPr>
                <w:rFonts w:ascii="Times New Roman" w:hAnsi="Times New Roman"/>
              </w:rPr>
              <w:tab/>
            </w:r>
          </w:p>
          <w:p w:rsidR="00126481" w:rsidRPr="00802CB0" w:rsidRDefault="00126481" w:rsidP="00802CB0">
            <w:pPr>
              <w:pStyle w:val="NoSpacing"/>
              <w:jc w:val="both"/>
              <w:rPr>
                <w:rFonts w:ascii="Times New Roman" w:hAnsi="Times New Roman"/>
              </w:rPr>
            </w:pPr>
            <w:r w:rsidRPr="00802CB0">
              <w:rPr>
                <w:rFonts w:ascii="Times New Roman" w:hAnsi="Times New Roman"/>
                <w:b/>
              </w:rPr>
              <w:t>Рокови за спровођење</w:t>
            </w:r>
            <w:r w:rsidRPr="00802CB0">
              <w:rPr>
                <w:rFonts w:ascii="Times New Roman" w:hAnsi="Times New Roman"/>
              </w:rPr>
              <w:t xml:space="preserve"> одређени су за сваку појединачну активност. Рокови хронолошки прате временски оквир за спровођење активности, почевши од 2019. године, дати по кварталима, до 2020. године и планира се да се главне активности везане са усклађивањем  Стратегије реализују до краја 2020. године, до када важи.</w:t>
            </w:r>
            <w:r w:rsidRPr="00802CB0">
              <w:rPr>
                <w:rFonts w:ascii="Times New Roman" w:hAnsi="Times New Roman"/>
              </w:rPr>
              <w:tab/>
            </w:r>
            <w:r w:rsidRPr="00802CB0">
              <w:rPr>
                <w:rFonts w:ascii="Times New Roman" w:hAnsi="Times New Roman"/>
              </w:rPr>
              <w:tab/>
            </w:r>
            <w:r w:rsidRPr="00802CB0">
              <w:rPr>
                <w:rFonts w:ascii="Times New Roman" w:hAnsi="Times New Roman"/>
              </w:rPr>
              <w:tab/>
            </w:r>
          </w:p>
          <w:p w:rsidR="00126481" w:rsidRPr="00802CB0" w:rsidRDefault="00126481" w:rsidP="00802CB0">
            <w:pPr>
              <w:pStyle w:val="NoSpacing"/>
              <w:jc w:val="both"/>
              <w:rPr>
                <w:rFonts w:ascii="Times New Roman" w:hAnsi="Times New Roman"/>
              </w:rPr>
            </w:pPr>
            <w:r w:rsidRPr="00802CB0">
              <w:rPr>
                <w:rFonts w:ascii="Times New Roman" w:hAnsi="Times New Roman"/>
              </w:rPr>
              <w:t>Неке активности биће спровођене у континуитету, од почетка до краја спровођења Акционог плана.</w:t>
            </w:r>
            <w:r w:rsidRPr="00802CB0">
              <w:rPr>
                <w:rFonts w:ascii="Times New Roman" w:hAnsi="Times New Roman"/>
              </w:rPr>
              <w:tab/>
            </w:r>
          </w:p>
        </w:tc>
      </w:tr>
      <w:tr w:rsidR="00126481" w:rsidRPr="00802CB0" w:rsidTr="00802CB0">
        <w:tc>
          <w:tcPr>
            <w:tcW w:w="14601" w:type="dxa"/>
          </w:tcPr>
          <w:p w:rsidR="00126481" w:rsidRPr="00802CB0" w:rsidRDefault="00126481" w:rsidP="00802CB0">
            <w:pPr>
              <w:pStyle w:val="NoSpacing"/>
              <w:numPr>
                <w:ilvl w:val="1"/>
                <w:numId w:val="2"/>
              </w:numPr>
              <w:jc w:val="center"/>
              <w:rPr>
                <w:rFonts w:ascii="Times New Roman" w:hAnsi="Times New Roman"/>
                <w:b/>
              </w:rPr>
            </w:pPr>
            <w:r w:rsidRPr="00802CB0">
              <w:rPr>
                <w:rFonts w:ascii="Times New Roman" w:hAnsi="Times New Roman"/>
                <w:b/>
              </w:rPr>
              <w:t>ГРАНИЧНЕ ПРОВЕРЕ</w:t>
            </w: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Усклађивање правног оквира</w:t>
            </w:r>
          </w:p>
          <w:p w:rsidR="00126481" w:rsidRPr="00802CB0" w:rsidRDefault="00126481" w:rsidP="00802CB0">
            <w:pPr>
              <w:pStyle w:val="NoSpacing"/>
              <w:jc w:val="both"/>
              <w:rPr>
                <w:rFonts w:ascii="Times New Roman" w:hAnsi="Times New Roman"/>
              </w:rPr>
            </w:pPr>
            <w:r w:rsidRPr="00802CB0">
              <w:rPr>
                <w:rFonts w:ascii="Times New Roman" w:hAnsi="Times New Roman"/>
              </w:rPr>
              <w:t>Постојећи правни оквир сва три закона је, због протека времена, било потребно иновирати и додатно ускладити са правним тековинама Европске уније. У поступку приступања Европској унији (у даљем тексту: ЕУ), једно од кључних поглавља за пријем Републике Србије у ЕУ је и Поглавље 24. – Правда, слобода,</w:t>
            </w:r>
            <w:r w:rsidR="009F7749" w:rsidRPr="00802CB0">
              <w:rPr>
                <w:rFonts w:ascii="Times New Roman" w:hAnsi="Times New Roman"/>
              </w:rPr>
              <w:t xml:space="preserve"> безбедност (у даљем тексту: АП за 24), </w:t>
            </w:r>
            <w:r w:rsidRPr="00802CB0">
              <w:rPr>
                <w:rFonts w:ascii="Times New Roman" w:hAnsi="Times New Roman"/>
              </w:rPr>
              <w:t xml:space="preserve">за које је надлежно Министарство унутрашњих послова. У потпоглављима Спољне границе и Шенген, Азил и Миграције предвиђено је додатно усаглашавање са стандарима ЕУ. </w:t>
            </w:r>
          </w:p>
          <w:p w:rsidR="00126481" w:rsidRDefault="00126481" w:rsidP="00802CB0">
            <w:pPr>
              <w:pStyle w:val="NoSpacing"/>
              <w:jc w:val="both"/>
              <w:rPr>
                <w:rFonts w:ascii="Times New Roman" w:hAnsi="Times New Roman"/>
              </w:rPr>
            </w:pPr>
            <w:r w:rsidRPr="00802CB0">
              <w:rPr>
                <w:rFonts w:ascii="Times New Roman" w:hAnsi="Times New Roman"/>
              </w:rPr>
              <w:t>Основни циљеви Закона јесу обезбеђење државне границе, заштита живота и здравља људи и животне средине, спречавање вршења и откривања кривичних дела и прекршаја, спречавање ирегуларних миграција, област легалних миграција, спречавање и откривања других активности и радњи којима се угрожава јавни ред и мир, правни поредак и јавна безбедност.</w:t>
            </w:r>
          </w:p>
          <w:p w:rsidR="0047605F" w:rsidRPr="00802CB0" w:rsidRDefault="0047605F"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color w:val="FF0000"/>
              </w:rPr>
            </w:pPr>
            <w:r w:rsidRPr="00802CB0">
              <w:rPr>
                <w:rFonts w:ascii="Times New Roman" w:hAnsi="Times New Roman"/>
                <w:b/>
              </w:rPr>
              <w:lastRenderedPageBreak/>
              <w:t>Закон о граничној контроли</w:t>
            </w:r>
            <w:r w:rsidRPr="00802CB0">
              <w:rPr>
                <w:rFonts w:ascii="Times New Roman" w:hAnsi="Times New Roman"/>
              </w:rPr>
              <w:t xml:space="preserve"> (</w:t>
            </w:r>
            <w:r w:rsidRPr="00802CB0">
              <w:rPr>
                <w:rFonts w:ascii="Garamond" w:hAnsi="Garamond"/>
              </w:rPr>
              <w:t>„</w:t>
            </w:r>
            <w:r w:rsidRPr="00802CB0">
              <w:rPr>
                <w:rFonts w:ascii="Times New Roman" w:hAnsi="Times New Roman"/>
              </w:rPr>
              <w:t xml:space="preserve">Службени гласник РС”, број 24/18), који је усвојен марта месеца 2018. године, представља основни правни акт за контролу државне границе Републике Србије и великом већином је усклађен са стандардима ЕУ у погледу правила граничне контроле -  Шенген бордер кодом, односно Уредбом 399/16. Одредбе Закона о граничној контроли и </w:t>
            </w:r>
            <w:r w:rsidRPr="00802CB0">
              <w:rPr>
                <w:rFonts w:ascii="Times New Roman" w:hAnsi="Times New Roman"/>
                <w:b/>
              </w:rPr>
              <w:t>Закона о странцима</w:t>
            </w:r>
            <w:r w:rsidRPr="00802CB0">
              <w:rPr>
                <w:rFonts w:ascii="Times New Roman" w:hAnsi="Times New Roman"/>
              </w:rPr>
              <w:t xml:space="preserve"> (</w:t>
            </w:r>
            <w:r w:rsidRPr="00802CB0">
              <w:rPr>
                <w:rFonts w:ascii="Garamond" w:hAnsi="Garamond"/>
              </w:rPr>
              <w:t>„</w:t>
            </w:r>
            <w:r w:rsidRPr="00802CB0">
              <w:rPr>
                <w:rFonts w:ascii="Times New Roman" w:hAnsi="Times New Roman"/>
              </w:rPr>
              <w:t xml:space="preserve">Службени гласник РС”, број 24/18), усвојеног у марту месецу 2018. године, усклађене су са одредбама прописа ЕУ које се односе на услове уласка, оверу путних исправа, олакшан улазак лица (из хуманитарних разлога, националних интереса или због међународних обавеза), издавање виза на граници, одступање од режима граничних провера, детаљне граничне провере, прва и друга линија контроле, надзор државне границе путем мобилних и фиксних уређаја, посебних правила за специфичне врсте саобраћаја и прелазак границе одређених категорија лица, управљање граничним прелазима, путовање малолетника, компензаторне мере, на одбијање уласка на територију Републике Србије, могућности за отварање заједничких граничних прелаза, дужину боравка (90 дана у току 6 месеци). Поред наведених, у марту месецу 2018. године усвојен је </w:t>
            </w:r>
            <w:r w:rsidRPr="00802CB0">
              <w:rPr>
                <w:rFonts w:ascii="Times New Roman" w:hAnsi="Times New Roman"/>
                <w:b/>
              </w:rPr>
              <w:t>Закон о азилу и привременој заштити</w:t>
            </w:r>
            <w:r w:rsidRPr="00802CB0">
              <w:rPr>
                <w:rFonts w:ascii="Times New Roman" w:hAnsi="Times New Roman"/>
              </w:rPr>
              <w:t xml:space="preserve"> (</w:t>
            </w:r>
            <w:r w:rsidRPr="00802CB0">
              <w:rPr>
                <w:rFonts w:ascii="Garamond" w:hAnsi="Garamond"/>
              </w:rPr>
              <w:t>„</w:t>
            </w:r>
            <w:r w:rsidRPr="00802CB0">
              <w:rPr>
                <w:rFonts w:ascii="Times New Roman" w:hAnsi="Times New Roman"/>
              </w:rPr>
              <w:t xml:space="preserve">Службени гласник РС”, број 24/18). </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Тренутни нормативни оквир представља добру основу и омогућава наставак даљих побољшања у правцу усаглашавања са стандардима ЕУ. Имајући у виду да усаглашавање правног оквира предвиђа постепене и свеобухватне кораке, постоји потреба за ширим приступом у развоју правног оквира који би био компатибилан са правним тековинама ЕУ. Препоруке из Шенгенског каталога, у погледу организације и надлежности јединственог органа одговорног за контролу и координацију контроле границе на централном, регионалном и локалном нивоу, интегрисане су у релевантно законодавство и организациону структуру Управе граничне полиције. Израђени су предлози подзаконских аката а већи број подзаконских аката за спровођење наведених закона је и усвојен. И поред наведених активности у циљу хармонизације прописа у области граничне контроле приликом спровођења Шенгенског акционог плана извршиће се комплетно усаглашава са прописима Европске уније, имајући у виду да исто није било могуће последњим изменама Закона о граничној контроли, првенствено из разлога непостојања техничких капацитета.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 xml:space="preserve">На основу Закона о граничној контроли донетe су две уредбе и то: </w:t>
            </w:r>
            <w:r w:rsidRPr="00802CB0">
              <w:rPr>
                <w:rFonts w:ascii="Times New Roman" w:hAnsi="Times New Roman"/>
                <w:lang w:val="sr-Cyrl-CS"/>
              </w:rPr>
              <w:t xml:space="preserve">Уредба о условима за одређивање привременог граничног прелаза </w:t>
            </w:r>
            <w:r w:rsidRPr="00802CB0">
              <w:rPr>
                <w:rFonts w:ascii="Times New Roman" w:hAnsi="Times New Roman"/>
              </w:rPr>
              <w:t>(„Службени гласник РС”</w:t>
            </w:r>
            <w:r w:rsidR="00064E5E">
              <w:rPr>
                <w:rFonts w:ascii="Times New Roman" w:hAnsi="Times New Roman"/>
                <w:lang w:val="sr-Cyrl-RS"/>
              </w:rPr>
              <w:t>,</w:t>
            </w:r>
            <w:r w:rsidRPr="00802CB0">
              <w:rPr>
                <w:rFonts w:ascii="Times New Roman" w:hAnsi="Times New Roman"/>
              </w:rPr>
              <w:t xml:space="preserve"> број 98/18); </w:t>
            </w:r>
            <w:r w:rsidRPr="00802CB0">
              <w:rPr>
                <w:rFonts w:ascii="Times New Roman" w:hAnsi="Times New Roman"/>
                <w:lang w:val="sr-Cyrl-CS"/>
              </w:rPr>
              <w:t xml:space="preserve">Уредба о условима и поступку отварања и затварања граничних прелаза, њиховој категоризацији, радном времену и начину преласка преко државне границе; </w:t>
            </w:r>
            <w:r w:rsidRPr="00802CB0">
              <w:rPr>
                <w:rFonts w:ascii="Times New Roman" w:hAnsi="Times New Roman"/>
              </w:rPr>
              <w:t>(„Службени гласник РС”</w:t>
            </w:r>
            <w:r w:rsidR="00931FAF">
              <w:rPr>
                <w:rFonts w:ascii="Times New Roman" w:hAnsi="Times New Roman"/>
                <w:lang w:val="sr-Cyrl-RS"/>
              </w:rPr>
              <w:t>,</w:t>
            </w:r>
            <w:r w:rsidRPr="00802CB0">
              <w:rPr>
                <w:rFonts w:ascii="Times New Roman" w:hAnsi="Times New Roman"/>
              </w:rPr>
              <w:t xml:space="preserve"> број 98/18); </w:t>
            </w:r>
          </w:p>
          <w:p w:rsidR="00126481" w:rsidRPr="00802CB0" w:rsidRDefault="00126481" w:rsidP="00802CB0">
            <w:pPr>
              <w:pStyle w:val="NoSpacing"/>
              <w:jc w:val="both"/>
              <w:rPr>
                <w:rFonts w:ascii="Times New Roman" w:hAnsi="Times New Roman"/>
                <w:lang w:val="sr-Cyrl-CS"/>
              </w:rPr>
            </w:pPr>
            <w:r w:rsidRPr="00802CB0">
              <w:rPr>
                <w:rFonts w:ascii="Times New Roman" w:hAnsi="Times New Roman"/>
              </w:rPr>
              <w:t xml:space="preserve">У току је узрада </w:t>
            </w:r>
            <w:r w:rsidRPr="00802CB0">
              <w:rPr>
                <w:rFonts w:ascii="Times New Roman" w:hAnsi="Times New Roman"/>
                <w:lang w:val="sr-Cyrl-CS"/>
              </w:rPr>
              <w:t>Уредбе о условима које мора да испуњава гранични прелаз у погледу просторија, уређаја, опреме, инфраструктуре, довољног броја запослених и других материјално-техничких средстава неопходних за функционисање граничног прелаза.</w:t>
            </w:r>
          </w:p>
          <w:p w:rsidR="00126481" w:rsidRPr="00802CB0" w:rsidRDefault="00D81B98" w:rsidP="00802CB0">
            <w:pPr>
              <w:pStyle w:val="NoSpacing"/>
              <w:jc w:val="both"/>
              <w:rPr>
                <w:rFonts w:ascii="Times New Roman" w:hAnsi="Times New Roman"/>
                <w:lang w:val="sr-Latn-CS"/>
              </w:rPr>
            </w:pPr>
            <w:r>
              <w:rPr>
                <w:rFonts w:ascii="Times New Roman" w:hAnsi="Times New Roman"/>
                <w:b/>
              </w:rPr>
              <w:t xml:space="preserve">Такође, на основу </w:t>
            </w:r>
            <w:r w:rsidR="00126481" w:rsidRPr="00802CB0">
              <w:rPr>
                <w:rFonts w:ascii="Times New Roman" w:hAnsi="Times New Roman"/>
                <w:b/>
              </w:rPr>
              <w:t>овог закона донето је 12 правилника</w:t>
            </w:r>
            <w:r w:rsidR="00126481" w:rsidRPr="00802CB0">
              <w:rPr>
                <w:rFonts w:ascii="Times New Roman" w:hAnsi="Times New Roman"/>
              </w:rPr>
              <w:t>: Правилник о начину поступања граничне полиције приликом утврђивања и решавања граничног инцидента и повреде државне гра</w:t>
            </w:r>
            <w:r w:rsidR="00931FAF">
              <w:rPr>
                <w:rFonts w:ascii="Times New Roman" w:hAnsi="Times New Roman"/>
              </w:rPr>
              <w:t>нице („Службени гласник РС”, број</w:t>
            </w:r>
            <w:r w:rsidR="00126481" w:rsidRPr="00802CB0">
              <w:rPr>
                <w:rFonts w:ascii="Times New Roman" w:hAnsi="Times New Roman"/>
              </w:rPr>
              <w:t xml:space="preserve"> 42/18); Правилник о изгледу и садржини обрасца захтева за издавање граничног одобрења, граничног одобрења и начину издавања граничног одобрења („Службени гласник РС”, број 42/18); Правилник о садржају, изгледу печата и начину уноса података о преносу оружја и муниције преко државне границе у путну исправу („Службени гласник РС”, број 48/18); Правилник о изгледу и садржини обрасца и начину најаве и одјаве лова уз граничну линију („Службени гласник РС”, број 63/18); Правилник о изгледу и садржају потврде о уласку, односно изласку из Републике Србије и посебног листа („Службени гласник РС”</w:t>
            </w:r>
            <w:r w:rsidR="004E178E">
              <w:rPr>
                <w:rFonts w:ascii="Times New Roman" w:hAnsi="Times New Roman"/>
                <w:lang w:val="sr-Cyrl-RS"/>
              </w:rPr>
              <w:t>,</w:t>
            </w:r>
            <w:r w:rsidR="00126481" w:rsidRPr="00802CB0">
              <w:rPr>
                <w:rFonts w:ascii="Times New Roman" w:hAnsi="Times New Roman"/>
              </w:rPr>
              <w:t xml:space="preserve"> број 65/18); Правилник о начину подношења захтева и издавања сагласности за уређење простора уз државну </w:t>
            </w:r>
            <w:r w:rsidR="00126481" w:rsidRPr="00802CB0">
              <w:rPr>
                <w:rFonts w:ascii="Times New Roman" w:hAnsi="Times New Roman"/>
              </w:rPr>
              <w:lastRenderedPageBreak/>
              <w:t>границу („Службени гласник РС”</w:t>
            </w:r>
            <w:r w:rsidR="00952E20">
              <w:rPr>
                <w:rFonts w:ascii="Times New Roman" w:hAnsi="Times New Roman"/>
                <w:lang w:val="sr-Cyrl-RS"/>
              </w:rPr>
              <w:t>,</w:t>
            </w:r>
            <w:r w:rsidR="00126481" w:rsidRPr="00802CB0">
              <w:rPr>
                <w:rFonts w:ascii="Times New Roman" w:hAnsi="Times New Roman"/>
              </w:rPr>
              <w:t xml:space="preserve"> број 65/18); Правилник о начину вршења надзора државне границе и начину издавања, изгледу и садржају аката које полицијски службеници сачињавају приликом обављања послова надзора државне границе („Службени гласник РС”</w:t>
            </w:r>
            <w:r w:rsidR="00952E20">
              <w:rPr>
                <w:rFonts w:ascii="Times New Roman" w:hAnsi="Times New Roman"/>
                <w:lang w:val="sr-Cyrl-RS"/>
              </w:rPr>
              <w:t>,</w:t>
            </w:r>
            <w:r w:rsidR="00126481" w:rsidRPr="00802CB0">
              <w:rPr>
                <w:rFonts w:ascii="Times New Roman" w:hAnsi="Times New Roman"/>
              </w:rPr>
              <w:t xml:space="preserve"> број 65/18); Правилник о облику, садржини и начину постављања посебних ознака, табли и сигнализације за означавање близине државне границе, граничног прелаза, радног времена граничног прелаза и подручја граничног прелаза („Службени гласник РС”</w:t>
            </w:r>
            <w:r w:rsidR="00952E20">
              <w:rPr>
                <w:rFonts w:ascii="Times New Roman" w:hAnsi="Times New Roman"/>
                <w:lang w:val="sr-Cyrl-RS"/>
              </w:rPr>
              <w:t>,</w:t>
            </w:r>
            <w:r w:rsidR="00126481" w:rsidRPr="00802CB0">
              <w:rPr>
                <w:rFonts w:ascii="Times New Roman" w:hAnsi="Times New Roman"/>
              </w:rPr>
              <w:t xml:space="preserve"> број 65/18);</w:t>
            </w:r>
            <w:r w:rsidR="00126481" w:rsidRPr="00802CB0">
              <w:rPr>
                <w:rFonts w:ascii="Times New Roman" w:hAnsi="Times New Roman"/>
                <w:lang w:val="sr-Cyrl-CS"/>
              </w:rPr>
              <w:t xml:space="preserve"> Правилник о  начину подношења захтева и поступак издавања сагласности за изградњу, постављање објеката, промена њихове намене, као и постављање инсталације, опреме и уређаја на подручју граничног прелаза и давању претходне сагласности за почетак радова на подручју граничног прелаза </w:t>
            </w:r>
            <w:r w:rsidR="00126481" w:rsidRPr="00802CB0">
              <w:rPr>
                <w:rFonts w:ascii="Times New Roman" w:hAnsi="Times New Roman"/>
              </w:rPr>
              <w:t>(„Службени гласник РС”</w:t>
            </w:r>
            <w:r w:rsidR="00952E20">
              <w:rPr>
                <w:rFonts w:ascii="Times New Roman" w:hAnsi="Times New Roman"/>
                <w:lang w:val="sr-Cyrl-RS"/>
              </w:rPr>
              <w:t>,</w:t>
            </w:r>
            <w:r w:rsidR="00126481" w:rsidRPr="00802CB0">
              <w:rPr>
                <w:rFonts w:ascii="Times New Roman" w:hAnsi="Times New Roman"/>
              </w:rPr>
              <w:t xml:space="preserve"> број 104/18);</w:t>
            </w:r>
            <w:r w:rsidR="00126481" w:rsidRPr="00802CB0">
              <w:rPr>
                <w:rFonts w:ascii="Times New Roman" w:hAnsi="Times New Roman"/>
                <w:lang w:val="sr-Cyrl-CS"/>
              </w:rPr>
              <w:t xml:space="preserve"> Правилника о садржају захтева за издавање, начину издавања и одузимања, изгледу и садржају исправа предвиђених Законом о граничној контроли </w:t>
            </w:r>
            <w:r w:rsidR="00126481" w:rsidRPr="00802CB0">
              <w:rPr>
                <w:rFonts w:ascii="Times New Roman" w:hAnsi="Times New Roman"/>
              </w:rPr>
              <w:t>(„Службени гласник РС”</w:t>
            </w:r>
            <w:r w:rsidR="00952E20">
              <w:rPr>
                <w:rFonts w:ascii="Times New Roman" w:hAnsi="Times New Roman"/>
                <w:lang w:val="sr-Cyrl-RS"/>
              </w:rPr>
              <w:t>,</w:t>
            </w:r>
            <w:r w:rsidR="00126481" w:rsidRPr="00802CB0">
              <w:rPr>
                <w:rFonts w:ascii="Times New Roman" w:hAnsi="Times New Roman"/>
              </w:rPr>
              <w:t xml:space="preserve"> број 104/18); </w:t>
            </w:r>
            <w:r w:rsidR="00126481" w:rsidRPr="00802CB0">
              <w:rPr>
                <w:rFonts w:ascii="Times New Roman" w:hAnsi="Times New Roman"/>
                <w:lang w:val="sr-Cyrl-CS"/>
              </w:rPr>
              <w:t>Правилник o начину вршења граничних провера и начину издавања, изгледу и садржају аката које полицијски службеници сачињавају приликом обављања послова граничних провера</w:t>
            </w:r>
            <w:r w:rsidR="00126481" w:rsidRPr="00802CB0">
              <w:rPr>
                <w:rFonts w:ascii="Times New Roman" w:hAnsi="Times New Roman"/>
              </w:rPr>
              <w:t xml:space="preserve"> („Службени гласник РС”</w:t>
            </w:r>
            <w:r w:rsidR="00952E20">
              <w:rPr>
                <w:rFonts w:ascii="Times New Roman" w:hAnsi="Times New Roman"/>
                <w:lang w:val="sr-Cyrl-RS"/>
              </w:rPr>
              <w:t>,</w:t>
            </w:r>
            <w:r w:rsidR="00126481" w:rsidRPr="00802CB0">
              <w:rPr>
                <w:rFonts w:ascii="Times New Roman" w:hAnsi="Times New Roman"/>
              </w:rPr>
              <w:t xml:space="preserve"> број 104/18); </w:t>
            </w:r>
            <w:r w:rsidR="00126481" w:rsidRPr="00802CB0">
              <w:rPr>
                <w:rFonts w:ascii="Times New Roman" w:hAnsi="Times New Roman"/>
                <w:lang w:val="sr-Cyrl-CS"/>
              </w:rPr>
              <w:t xml:space="preserve">Правилник o садржају и изгледу печата и посебних ознака и начину уноса података о уласку и изласку и о одбијању уласка и изласка, као и о другим подацима од значаја за граничну проверу у путној исправи </w:t>
            </w:r>
            <w:r w:rsidR="00126481" w:rsidRPr="00802CB0">
              <w:rPr>
                <w:rFonts w:ascii="Times New Roman" w:hAnsi="Times New Roman"/>
              </w:rPr>
              <w:t>(„Службени гласник РС”</w:t>
            </w:r>
            <w:r w:rsidR="00952E20">
              <w:rPr>
                <w:rFonts w:ascii="Times New Roman" w:hAnsi="Times New Roman"/>
                <w:lang w:val="sr-Cyrl-RS"/>
              </w:rPr>
              <w:t>,</w:t>
            </w:r>
            <w:r w:rsidR="00126481" w:rsidRPr="00802CB0">
              <w:rPr>
                <w:rFonts w:ascii="Times New Roman" w:hAnsi="Times New Roman"/>
              </w:rPr>
              <w:t xml:space="preserve"> број 105/18);</w:t>
            </w:r>
          </w:p>
          <w:p w:rsidR="00126481" w:rsidRPr="00802CB0" w:rsidRDefault="00126481" w:rsidP="00802CB0">
            <w:pPr>
              <w:pStyle w:val="NoSpacing"/>
              <w:jc w:val="both"/>
              <w:rPr>
                <w:rFonts w:ascii="Times New Roman" w:hAnsi="Times New Roman"/>
                <w:color w:val="FF0000"/>
                <w:lang w:val="sr-Cyrl-CS"/>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На основу Закона о странцима</w:t>
            </w:r>
            <w:r w:rsidRPr="00802CB0">
              <w:rPr>
                <w:rFonts w:ascii="Times New Roman" w:hAnsi="Times New Roman"/>
              </w:rPr>
              <w:t xml:space="preserve"> донета је Уредба о ближим условима за одбијање уласка странца у Републику Србију („Службеник гласник РС”, број 20/19) и </w:t>
            </w:r>
            <w:r w:rsidRPr="00802CB0">
              <w:rPr>
                <w:rFonts w:ascii="Times New Roman" w:hAnsi="Times New Roman"/>
                <w:b/>
              </w:rPr>
              <w:t>усвојено 12 правилника</w:t>
            </w:r>
            <w:r w:rsidRPr="00802CB0">
              <w:rPr>
                <w:rFonts w:ascii="Times New Roman" w:hAnsi="Times New Roman"/>
              </w:rPr>
              <w:t xml:space="preserve"> и то: Правилник о кућном реду и правилима боравка у прихватилишту за странце („Службеник гласник РС”, број 42/18),  Правилник о изгледу обрасца о одбијању уласка у Републику Србију, о изгледу обрасца о одобрењу уласка у Републику Србију и начину уноса податка о одбијању уласка у путну исправу странца („Службеник гласник РС”, број 50/18),  Правилник о изгледу печата забране уласка и начину уношења забране уласка у страну путну исправу („Службеник гласник РС”, број 57/18), Правилник о изгледу обрасца о одбијању захтева за издавање визе на граничном прелазу и о изгледу обрасца о одбијању захтева за продужење рока важења визе („Службеник гласник РС”, број 63/18 године), Правилник о ближим условима и начину спровођења принудног удаљења странца из Републике Србије („Службеник гласник РС”, број 69/18), Правилник о ближим условима за одобрење сталног настањења, изгледу захтева за одобрење сталног настањења, изгледу и начину уношења налепнице сталног настањења у страну путну исправу („Службеник гласник РС”, број 72/18), Правилник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w:t>
            </w:r>
            <w:r w:rsidRPr="00802CB0">
              <w:rPr>
                <w:rFonts w:ascii="Garamond" w:hAnsi="Garamond"/>
              </w:rPr>
              <w:t>„</w:t>
            </w:r>
            <w:r w:rsidRPr="00802CB0">
              <w:rPr>
                <w:rFonts w:ascii="Times New Roman" w:hAnsi="Times New Roman"/>
              </w:rPr>
              <w:t>Сужбени гласник РС”, број 72/18), Правилник о изгледу и начину уношења обавезног боравка у путну исправу странца („Службеник гласник РС”, број 80/18), Правилник о изгледу обрасца и поступку издавања путног листа за странца („Службеник гласник РС”, број 80/18), Правилник о изгледу обрасца пријаве боравишта и начину пријављивања боравишта странца, адресе становања, промене адресе становања, пријаве и одјаве пребивалишта странца („Службеник гласник РС”, број 84/18), Правилник о визама („Службеник гласни</w:t>
            </w:r>
            <w:r w:rsidR="00952E20">
              <w:rPr>
                <w:rFonts w:ascii="Times New Roman" w:hAnsi="Times New Roman"/>
              </w:rPr>
              <w:t>к РС”, број 74/18); Правилника</w:t>
            </w:r>
            <w:r w:rsidRPr="00802CB0">
              <w:rPr>
                <w:rFonts w:ascii="Times New Roman" w:hAnsi="Times New Roman"/>
              </w:rPr>
              <w:t xml:space="preserve"> о изгледу обрасца и поступку издавања личне карте за странца и привремене личне карте за странца („Службеник гласник РС”, број 20/19). Правилника о ближим условима и начину спровођења предлога за изрицање забране уласка странца и надзора и контроле странца приликом уласка и кретања преко територије Републике Србије („Службеник гласник РС”, број 2/19). Усвајањем наведених подзаконских аката, којим се ближе уређује поступање полицијских службеника у области легалних и ирегуларних миграција, Република Србија је створила предуслове за уједначену примену Закона о странцима. С друге стране, прописивањем процедура које су транспарентне створени су услови за правну сигурност страних </w:t>
            </w:r>
            <w:r w:rsidRPr="00802CB0">
              <w:rPr>
                <w:rFonts w:ascii="Times New Roman" w:hAnsi="Times New Roman"/>
              </w:rPr>
              <w:lastRenderedPageBreak/>
              <w:t xml:space="preserve">држављана, као и приближавање националног законодавства тековинама ЕУ у овој области, посебно у погледу остваривања права и обавеза страних држављана у Републици Србији. </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b/>
              </w:rPr>
              <w:t xml:space="preserve">На основу Закона о азилу и привременој заштити </w:t>
            </w:r>
            <w:r w:rsidR="00C03136" w:rsidRPr="00802CB0">
              <w:rPr>
                <w:rFonts w:ascii="Times New Roman" w:hAnsi="Times New Roman"/>
                <w:szCs w:val="24"/>
              </w:rPr>
              <w:t xml:space="preserve">донете </w:t>
            </w:r>
            <w:r w:rsidRPr="00802CB0">
              <w:rPr>
                <w:rFonts w:ascii="Times New Roman" w:hAnsi="Times New Roman"/>
                <w:szCs w:val="24"/>
              </w:rPr>
              <w:t>су:</w:t>
            </w:r>
            <w:r w:rsidRPr="00802CB0">
              <w:rPr>
                <w:rFonts w:ascii="Times New Roman" w:hAnsi="Times New Roman"/>
                <w:color w:val="FF0000"/>
                <w:szCs w:val="24"/>
              </w:rPr>
              <w:t xml:space="preserve"> </w:t>
            </w:r>
            <w:r w:rsidRPr="00802CB0">
              <w:rPr>
                <w:rFonts w:ascii="Times New Roman" w:hAnsi="Times New Roman"/>
                <w:szCs w:val="24"/>
              </w:rPr>
              <w:t>Уредба о утврђивању Програма за подршку добровољног повратка странаца за период од 2019. до 2021. године („Службени гласник РС”, број 10/19),  Уредба о мерилима за утврђивање приоритета за смештај лица којима је признато право на уточиште или додељена супсидијарна заштита и условима коришћења стамбеног простора за привремени смештај („Службени гласник РС”, број 56/18),  Уредба о начину укључивања у друштвени, културни и привредни живот лица којима је одобрено право на азил („Службени гласник РС”, број 56/18),</w:t>
            </w:r>
            <w:r w:rsidRPr="00802CB0">
              <w:rPr>
                <w:rFonts w:ascii="Times New Roman" w:hAnsi="Times New Roman"/>
                <w:color w:val="FF0000"/>
                <w:szCs w:val="24"/>
              </w:rPr>
              <w:t xml:space="preserve"> </w:t>
            </w:r>
            <w:r w:rsidRPr="00802CB0">
              <w:rPr>
                <w:rFonts w:ascii="Times New Roman" w:hAnsi="Times New Roman"/>
                <w:szCs w:val="24"/>
              </w:rPr>
              <w:t>Правилник о начину и поступку регистрације и изгледу и садржини потврде о регистрацији странца који је изразио намеру да поднесе захтев за азил (</w:t>
            </w:r>
            <w:r w:rsidRPr="00802CB0">
              <w:rPr>
                <w:rFonts w:ascii="Garamond" w:hAnsi="Garamond"/>
                <w:szCs w:val="24"/>
              </w:rPr>
              <w:t>„</w:t>
            </w:r>
            <w:r w:rsidRPr="00802CB0">
              <w:rPr>
                <w:rFonts w:ascii="Times New Roman" w:hAnsi="Times New Roman"/>
                <w:szCs w:val="24"/>
              </w:rPr>
              <w:t>Сужбени гласник РС</w:t>
            </w:r>
            <w:r w:rsidRPr="00802CB0">
              <w:rPr>
                <w:rFonts w:ascii="Times New Roman" w:hAnsi="Times New Roman"/>
              </w:rPr>
              <w:t>”, број</w:t>
            </w:r>
            <w:r w:rsidRPr="00802CB0">
              <w:rPr>
                <w:rFonts w:ascii="Times New Roman" w:hAnsi="Times New Roman"/>
                <w:szCs w:val="24"/>
              </w:rPr>
              <w:t xml:space="preserve"> 42/18), Правилник о садржини и изгледу обрасца захтева за азил и садржини и изгледу образаца исправа које се издају тражиоцу азила и лицу којем је одобрен азил или привремена заштита (</w:t>
            </w:r>
            <w:r w:rsidRPr="00802CB0">
              <w:rPr>
                <w:rFonts w:ascii="Garamond" w:hAnsi="Garamond"/>
                <w:szCs w:val="24"/>
              </w:rPr>
              <w:t>„</w:t>
            </w:r>
            <w:r w:rsidRPr="00802CB0">
              <w:rPr>
                <w:rFonts w:ascii="Times New Roman" w:hAnsi="Times New Roman"/>
                <w:szCs w:val="24"/>
              </w:rPr>
              <w:t>Сужбени гласник РС</w:t>
            </w:r>
            <w:r w:rsidRPr="00802CB0">
              <w:rPr>
                <w:rFonts w:ascii="Times New Roman" w:hAnsi="Times New Roman"/>
              </w:rPr>
              <w:t>”, број</w:t>
            </w:r>
            <w:r w:rsidRPr="00802CB0">
              <w:rPr>
                <w:rFonts w:ascii="Times New Roman" w:hAnsi="Times New Roman"/>
                <w:szCs w:val="24"/>
              </w:rPr>
              <w:t xml:space="preserve"> 42/18), Правилнико начину вођења и садржини евиденција које води Комесаријат за избеглице и миграције Републике Србије („Службени гласник РС”, број 48/18), Правилник о кућном реду у центру за азил и другом објекту за смештај тражилаца азила („Службени гласник РС”, број 96/18), Правилник о здравственим прегледима тражиоца азила приликом пријема у Центар за азил или други објекат за смештај тражилаца азила  (</w:t>
            </w:r>
            <w:r w:rsidRPr="00802CB0">
              <w:rPr>
                <w:rFonts w:ascii="Garamond" w:hAnsi="Garamond"/>
                <w:szCs w:val="24"/>
              </w:rPr>
              <w:t>„</w:t>
            </w:r>
            <w:r w:rsidRPr="00802CB0">
              <w:rPr>
                <w:rFonts w:ascii="Times New Roman" w:hAnsi="Times New Roman"/>
                <w:szCs w:val="24"/>
              </w:rPr>
              <w:t>Службени гласник РС</w:t>
            </w:r>
            <w:r w:rsidRPr="00802CB0">
              <w:rPr>
                <w:rFonts w:ascii="Times New Roman" w:hAnsi="Times New Roman"/>
              </w:rPr>
              <w:t>”, број</w:t>
            </w:r>
            <w:r w:rsidRPr="00802CB0">
              <w:rPr>
                <w:rFonts w:ascii="Times New Roman" w:hAnsi="Times New Roman"/>
                <w:szCs w:val="24"/>
              </w:rPr>
              <w:t xml:space="preserve"> 57/18).</w:t>
            </w:r>
          </w:p>
          <w:p w:rsidR="00C03136" w:rsidRPr="00802CB0" w:rsidRDefault="00C03136"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Усвојена </w:t>
            </w:r>
            <w:r w:rsidR="00C03136" w:rsidRPr="00802CB0">
              <w:rPr>
                <w:rFonts w:ascii="Times New Roman" w:hAnsi="Times New Roman"/>
                <w:szCs w:val="24"/>
              </w:rPr>
              <w:t>су два упутства и то:</w:t>
            </w:r>
            <w:r w:rsidRPr="00802CB0">
              <w:rPr>
                <w:rFonts w:ascii="Times New Roman" w:hAnsi="Times New Roman"/>
                <w:szCs w:val="24"/>
              </w:rPr>
              <w:t xml:space="preserve"> Упутство о стандардним оперативним процедурама за спровођење задатака у вршењу мешовитих/заједничких патрола дуж заједничке границе са Мађарском, Румунијом и Републиком Бугарском, дана 29. јануара 2018. године и Упутство о стандардним оперативним процедурама за профилисање, преглед и регистрацију ирегуларних миграната са програмом обуке полицијских службеника, дана 11. фебруара 2018. године.</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b/>
                <w:szCs w:val="24"/>
              </w:rPr>
              <w:t xml:space="preserve">Министарство финасија - Управа царина: </w:t>
            </w:r>
            <w:r w:rsidRPr="00802CB0">
              <w:rPr>
                <w:rFonts w:ascii="Times New Roman" w:hAnsi="Times New Roman"/>
                <w:szCs w:val="24"/>
              </w:rPr>
              <w:t>Донет је нови Царински закон (</w:t>
            </w:r>
            <w:r w:rsidRPr="00802CB0">
              <w:rPr>
                <w:rFonts w:ascii="Garamond" w:hAnsi="Garamond"/>
                <w:szCs w:val="24"/>
              </w:rPr>
              <w:t>„</w:t>
            </w:r>
            <w:r w:rsidRPr="00802CB0">
              <w:rPr>
                <w:rFonts w:ascii="Times New Roman" w:hAnsi="Times New Roman"/>
                <w:szCs w:val="24"/>
              </w:rPr>
              <w:t>Сужбени гласник РС</w:t>
            </w:r>
            <w:r w:rsidRPr="00802CB0">
              <w:rPr>
                <w:rFonts w:ascii="Times New Roman" w:hAnsi="Times New Roman"/>
              </w:rPr>
              <w:t>”, број</w:t>
            </w:r>
            <w:r w:rsidRPr="00802CB0">
              <w:rPr>
                <w:rFonts w:ascii="Times New Roman" w:hAnsi="Times New Roman"/>
                <w:szCs w:val="24"/>
              </w:rPr>
              <w:t xml:space="preserve"> 95/18), а почиње да се примењује протеком рока од шест месеци од дана ступања на снагу, односно од 17. јуна 2019. године.</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Циљеви новог Царинског закона су поједностављење, модернизација и рационализација царинских прописа и процедура; обезбеђивање веће правне сигурности, предвидљивости и једнообразности пословања, поједностављење царинских правила и процедура и омогућивање ефикаснијег царинског пословања у складу са савременим потребама, комплетан прелазак на безпапирно пословање и потпуно електронско окружење, и ојачавање статуса и погодности Овлашћеног привредног субјекта (ОПС). Најзначајније новине у новом Царинском закону су да сада сва комуникација између царине и приватног сектора обавља се електронски. Пословање се одвија само безпапирно. Декларације се подносе електронски, нема више папирнатих декларација</w:t>
            </w:r>
            <w:r w:rsidRPr="00802CB0">
              <w:rPr>
                <w:rFonts w:ascii="Times New Roman" w:hAnsi="Times New Roman"/>
                <w:b/>
                <w:szCs w:val="24"/>
              </w:rPr>
              <w:t>.</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b/>
                <w:szCs w:val="24"/>
              </w:rPr>
              <w:t>Министарство правде</w:t>
            </w:r>
            <w:r w:rsidRPr="00802CB0">
              <w:rPr>
                <w:rFonts w:ascii="Times New Roman" w:hAnsi="Times New Roman"/>
                <w:szCs w:val="24"/>
              </w:rPr>
              <w:t xml:space="preserve"> је у оквиру шире анализе Процена нивоа усклађености Кривичног законика са релевантним стандардима у оквиру присутних преговора са Европском Унијом у оквиру пројекта PERFORM за потребе Министарства правде, извршило анализу усклађености Кривичног законика са Директивом 2002/90 ЕЗ и дате су препоруке за усклађивање Кривичног законика са предметном директивом.</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b/>
                <w:szCs w:val="24"/>
                <w:u w:val="single"/>
              </w:rPr>
              <w:lastRenderedPageBreak/>
              <w:t>Јачање административних капацитета – кадровско попуњавање</w:t>
            </w:r>
          </w:p>
          <w:p w:rsidR="00126481" w:rsidRPr="00802CB0" w:rsidRDefault="00126481" w:rsidP="00802CB0">
            <w:pPr>
              <w:pStyle w:val="NoSpacing"/>
              <w:jc w:val="both"/>
              <w:rPr>
                <w:rFonts w:ascii="Times New Roman" w:hAnsi="Times New Roman"/>
                <w:szCs w:val="24"/>
              </w:rPr>
            </w:pPr>
            <w:r w:rsidRPr="00802CB0">
              <w:rPr>
                <w:rFonts w:ascii="Times New Roman" w:hAnsi="Times New Roman"/>
                <w:b/>
                <w:szCs w:val="24"/>
              </w:rPr>
              <w:t>Министарство унутрашњих послова – Управа граничне полиције</w:t>
            </w:r>
            <w:r w:rsidRPr="00802CB0">
              <w:rPr>
                <w:rFonts w:ascii="Times New Roman" w:hAnsi="Times New Roman"/>
                <w:szCs w:val="24"/>
              </w:rPr>
              <w:t xml:space="preserve"> је у току 2017. године у радни однос примилa 96 полицијских службеника са Криминалистичко-полицијске академије, који раде на радном месту полицајац.</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b/>
                <w:szCs w:val="24"/>
              </w:rPr>
              <w:t>Министарство пољопривреде, шумарства и водопривреде – Управа за ветерину</w:t>
            </w:r>
            <w:r w:rsidRPr="00802CB0">
              <w:rPr>
                <w:rFonts w:ascii="Times New Roman" w:hAnsi="Times New Roman"/>
                <w:szCs w:val="24"/>
              </w:rPr>
              <w:t xml:space="preserve"> током 2017. године није имала нових запослених, док су у 2018. години четири ветеринарска инспектора запослена на одређено време (на граничним прелазима Батровци, Мали Зворник и Хоргош).</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Министарство пољопривреде, шумарства и водопривреде – Управа за заштиту биља је током 2018.</w:t>
            </w:r>
            <w:r w:rsidR="00692ED1" w:rsidRPr="00802CB0">
              <w:rPr>
                <w:rFonts w:ascii="Times New Roman" w:hAnsi="Times New Roman"/>
                <w:szCs w:val="24"/>
              </w:rPr>
              <w:t xml:space="preserve"> године расписала </w:t>
            </w:r>
            <w:r w:rsidRPr="00802CB0">
              <w:rPr>
                <w:rFonts w:ascii="Times New Roman" w:hAnsi="Times New Roman"/>
                <w:szCs w:val="24"/>
              </w:rPr>
              <w:t>јавни конкурс за пријем једног службеника на н</w:t>
            </w:r>
            <w:r w:rsidR="00692ED1" w:rsidRPr="00802CB0">
              <w:rPr>
                <w:rFonts w:ascii="Times New Roman" w:hAnsi="Times New Roman"/>
                <w:szCs w:val="24"/>
              </w:rPr>
              <w:t xml:space="preserve">еодређено време на радно место </w:t>
            </w:r>
            <w:r w:rsidRPr="00802CB0">
              <w:rPr>
                <w:rFonts w:ascii="Times New Roman" w:hAnsi="Times New Roman"/>
                <w:szCs w:val="24"/>
              </w:rPr>
              <w:t>гарнични фитосанитарни инспектор на граничном прелазу Прешево.</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b/>
                <w:szCs w:val="24"/>
              </w:rPr>
              <w:t xml:space="preserve">Министарство финансија - Управа царина </w:t>
            </w:r>
            <w:r w:rsidRPr="00802CB0">
              <w:rPr>
                <w:rFonts w:ascii="Times New Roman" w:hAnsi="Times New Roman"/>
                <w:szCs w:val="24"/>
              </w:rPr>
              <w:t>од 1. јануара 2018. године расписана су три јавна конкурса за пријем нових царинских службеника на неодређено време. Један конкурс је окончан у јуну 2018. године и радни однос на неодређено време заснован је са 36 нових царинских службеника. Други јавни конкурс окончан је у децембру 2018. године, радни однос на неодређено време заснован је са 35 царинских службеника. Трећи јавни конкурс расписан је почетком децембра 2018. године за пријем у радни однос на неодређено време за 16 лица. У Управи царина на неодређено време запослено је 2405 царинских службеника, а на одређено време 431 запослени. Повећањем броја запослених у Управи царина јачају се административни капацитети ове службе, како са фискалног тако и са безбедосносног аспекта.</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b/>
                <w:szCs w:val="24"/>
                <w:u w:val="single"/>
              </w:rPr>
            </w:pPr>
            <w:r w:rsidRPr="00802CB0">
              <w:rPr>
                <w:rFonts w:ascii="Times New Roman" w:hAnsi="Times New Roman"/>
                <w:b/>
                <w:szCs w:val="24"/>
                <w:u w:val="single"/>
              </w:rPr>
              <w:t>Усклађивање са EBCGA CCC (oбуке)</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Управа граничне полиције је сачинила План и програм за основну обуку граничне полиције који је усаглашен у потпуности са програмом обуке Европске агенције </w:t>
            </w:r>
            <w:r w:rsidRPr="00802CB0">
              <w:rPr>
                <w:rFonts w:ascii="Times New Roman" w:hAnsi="Times New Roman"/>
              </w:rPr>
              <w:t>за граничну и обалску стражу</w:t>
            </w:r>
            <w:r w:rsidRPr="00802CB0">
              <w:rPr>
                <w:rFonts w:ascii="Times New Roman" w:hAnsi="Times New Roman"/>
                <w:szCs w:val="24"/>
              </w:rPr>
              <w:t xml:space="preserve"> (ССС) и исти је од стране министра унутрашњих послова усвојен дана 22. маја 2015. године. Управа граничне полиције, заједно са Одељењем за стручно оспособљавање и обуку из Сектора за људске ресурсе, ревидирала је сачињени програм обуке и из истог издвојила део програма и сачинила Предлог специјалистичке обуке за граничне полицајце. Донет је нови програм специјалистичке обуке за граничног полицајца 21. априла 2017. године, који је усклађен са  заједничким основним програмом обуке Европске агенције </w:t>
            </w:r>
            <w:r w:rsidRPr="00802CB0">
              <w:rPr>
                <w:rFonts w:ascii="Times New Roman" w:hAnsi="Times New Roman"/>
              </w:rPr>
              <w:t>за граничну и обалску стражу</w:t>
            </w:r>
            <w:r w:rsidRPr="00802CB0">
              <w:rPr>
                <w:rFonts w:ascii="Times New Roman" w:hAnsi="Times New Roman"/>
                <w:szCs w:val="24"/>
              </w:rPr>
              <w:t xml:space="preserve"> (Common Core Curriculum - CCC).</w:t>
            </w:r>
          </w:p>
          <w:p w:rsidR="00126481" w:rsidRPr="00802CB0" w:rsidRDefault="00126481" w:rsidP="00802CB0">
            <w:pPr>
              <w:pStyle w:val="NoSpacing"/>
              <w:jc w:val="both"/>
              <w:rPr>
                <w:rFonts w:ascii="Times New Roman" w:hAnsi="Times New Roman"/>
                <w:b/>
                <w:szCs w:val="24"/>
                <w:u w:val="single"/>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2016. године по Програму основне полицијске обуке за полицијске службенике из радног односа,  обучено је 46 полазника.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У другој половини 2017. године на рад у Управу граничне полиције је примљено 96 нових полицијских службеника, који ће након завршеног приправничког стажа и положеног стручног испита бити упућени на курс у трајању од два месеца који је у складу са CCC.  На основу Програма специјалистичке обуке за граничног полицајца донетог 21. априла 2017. године и исказаних потреба за реализацијом наведене обуке са полицијским службеницима Управе граничне полиције који су засновали радни однос у МУП-у (Управа граничне полиције) са завршеном Криминалистичко-полицијском академијом, очекује се да у току 2018. године наведену обуку заврше поменути полицијски службеници, након завршеног приправничког стажа и положеног стручног испита. Планом утрошка финансијских средстава за реализацију </w:t>
            </w:r>
            <w:r w:rsidRPr="00802CB0">
              <w:rPr>
                <w:rFonts w:ascii="Times New Roman" w:hAnsi="Times New Roman"/>
                <w:szCs w:val="24"/>
              </w:rPr>
              <w:lastRenderedPageBreak/>
              <w:t>специјалистичких обука у 2018. години, предвиђена су финансијска средства за реализацију четири обуке од по 50 полазника за полицијске службенике ове управе, а у складу са донетим Програмом специјалистичке обуке за граничног полицајца од 21. априла 2017. године.</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Ради реализације наставе по Програму основне полицијске обуке за полицијске службенике из радног односа, 2016. године су, од стране извођача наставе, припремљени и израђени одговарајући наставни материјали за полазнике обуке (приручници, презентације итд.).</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 складу са методологијом агенције EBCGA врши се обука мултипликатора, ради стварања мреже извођача наставе на свим нивоима, из следећих области: откривање фалсификованих докумената, сузбијање трговине људима, проналажење скривених одељака са кријумчареном робом у путничким и великим комерцијалним возилима, сузбијање корупције, обука за службене пратиоце у операцијама повратка путем копна и ваздуха, управљање моторним чамцима, откривање фалсификованих возила, основна/фундаментална права и др.</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 оквиру Твининг пројекта IPA 2013 „Подршка националном систему азила у Републици Србији” израђен је Процедурални водич за припаднике граничне полиције, службенике Комесаријата за избеглице и миграције и службенике Канцеларије за азил на основу кога су одржана два тренинга (јун, септембар 2017. године), на којима је обучено 40 службеника Управе граничне полиције и 40 службеника Комесаријата за избеглице и миграције.</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Отпочеле су активности предвиђене Твининг пројектом ИПА 2014 Борба против трговине људима, које се у одређеној мери односе и на учешће и обуке полицијских службеника Управе граничне полиције у обукама.</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Након спроведене сваке појединачне обуке планирано је спровођење евалуација у складу са прихваћеном методологијом.</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b/>
                <w:szCs w:val="24"/>
                <w:u w:val="single"/>
              </w:rPr>
            </w:pPr>
            <w:r w:rsidRPr="00802CB0">
              <w:rPr>
                <w:rFonts w:ascii="Times New Roman" w:hAnsi="Times New Roman"/>
                <w:b/>
                <w:szCs w:val="24"/>
                <w:u w:val="single"/>
              </w:rPr>
              <w:t>Јачање антикоруптивних активности на граничним прелазима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Од стране полицијских службеника Управе граничне полиције, у сарадњи са Одељењем за стручно образовање и обуку, израђен је Програмски садржај проблемске наставе на тему „Супротстављање корупцији за полицијске и државне службенике укључене у интегрисано управљање границом”, који је одобрен од стране директора полиције.</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 току 2018. године, на једнодневним семинарима на наведену тему учествовало је 305 полицијских службеника на регионалном и локалном нивоу.</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 току октобра, пет полицијских службеника Управе граничне полиције обучено на наведену тему у сарадњи са Службом за борбу против корупције Румуније.</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 новембру 2018. године, реализована је заједничка обука за тренере у наведеној области, којој је присуствовало укупно 14 службеника служби интегрисаног управљања границом, од тога 10 полицијских службеника Управе граничне полиције, два службеника Управе царина и по један службеник фитосанитарне и граничне ветеринарске инспекције. Државни службеници који су завршили обуку обавезни су да у оквиру својих организационих јединица организују обуке током децембра 2018. године.</w:t>
            </w:r>
          </w:p>
          <w:p w:rsidR="00126481" w:rsidRPr="00802CB0" w:rsidRDefault="00126481" w:rsidP="00802CB0">
            <w:pPr>
              <w:pStyle w:val="NoSpacing"/>
              <w:jc w:val="both"/>
              <w:rPr>
                <w:rFonts w:ascii="Times New Roman" w:hAnsi="Times New Roman"/>
                <w:b/>
                <w:szCs w:val="24"/>
                <w:u w:val="single"/>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Управа граничне полиције спроводи мере из Националне Стратегије за борбу против корупције у Републици Србији и релевантног Акционог плана. Национална стратегија за борбу против корупције, у делу који се односи на Министарство унутрашњих послова је ревидирана од стране Радне групе Министарства унутрашњих послова, уз помоћ Агенције за борбу против корупције. У складу са Законом o Aгенцији за борбу против корупције и чланом 8. Смерница за израду и спровођење плана интегритета, донета је Одлука о изради плана интегритета Управе граничне полиције као организационе јединица Министарства унутрашњих послова. Формирана је Радна група за израду Плана интегритета, именован координатор и чланови Радне групе и приступљено је изради другог циклуса Плана интегритета 2016 -2019. године. У складу са чланом 17. Смерница за израду и спровођење плана интегритета, руководилац Управе граничне полиције, дана 25. септембра 2017. године, донео је Одлуку о усвајању израђеног Плана интегритета и разрешена је именована Радна група за израду Плана интегритета.</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Такође, именовано је лице за праћење спровођења примене Плана интегритета. Израђена је Процена ризика од коруптивног понашања запослених у институцијама укљученим у интегрисано управљање границом, са Извештајем о препорукама. Дана 12. јануара 2016. године, формирана је међуресорна Радна група за спровођење активности „Процена ризика од коруптивног понашања, ризика везаног за запослене релевантних институција укључених у интегрисано управљање границом”, а 29. маја 2017. године донето је ново решење о формирању радне групе због измене чланова. Дана 18. априла 2018. године након разматрања текста Плана превенције од стране мулти-ресорне радне групе усвојен је документ који садржи План превенције свих институција укључених у интегрисано управљање границом.</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Споразум о сарадњи у области превенције и сузбијања корупције на граници закључен је 1. новембра 2017. године између Републичког јавног тужилаштва, Министарства унутрашњих послова и Министарства финансија.</w:t>
            </w:r>
            <w:r w:rsidRPr="00802CB0">
              <w:rPr>
                <w:rFonts w:ascii="Times New Roman" w:hAnsi="Times New Roman"/>
                <w:szCs w:val="24"/>
              </w:rPr>
              <w:tab/>
            </w:r>
            <w:r w:rsidRPr="00802CB0">
              <w:rPr>
                <w:rFonts w:ascii="Times New Roman" w:hAnsi="Times New Roman"/>
                <w:szCs w:val="24"/>
              </w:rPr>
              <w:tab/>
            </w:r>
            <w:r w:rsidRPr="00802CB0">
              <w:rPr>
                <w:rFonts w:ascii="Times New Roman" w:hAnsi="Times New Roman"/>
                <w:szCs w:val="24"/>
              </w:rPr>
              <w:tab/>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Споразум о сарадњи у области превенције и сузбијања корупције на граници, члан 12. предвиђа могућност да јавни тужилац формира заједнички истражни тим (ударну групу) у циљу предузимања координисаних и усклађених истражних радњи. Заједнички истражни тим формира се за сваки конкретан случај, о чему одлуку доноси надлежни јавни тужилац. Вођа заједничког истражног тима је увек надлежни јавни тужилац.</w:t>
            </w:r>
          </w:p>
          <w:p w:rsidR="00126481" w:rsidRPr="00802CB0" w:rsidRDefault="00126481" w:rsidP="00802CB0">
            <w:pPr>
              <w:pStyle w:val="NoSpacing"/>
              <w:jc w:val="both"/>
              <w:rPr>
                <w:rFonts w:ascii="Times New Roman" w:hAnsi="Times New Roman"/>
                <w:szCs w:val="24"/>
              </w:rPr>
            </w:pPr>
          </w:p>
          <w:p w:rsidR="00126481" w:rsidRDefault="00126481" w:rsidP="00802CB0">
            <w:pPr>
              <w:pStyle w:val="NoSpacing"/>
              <w:jc w:val="both"/>
              <w:rPr>
                <w:rFonts w:ascii="Times New Roman" w:hAnsi="Times New Roman"/>
                <w:szCs w:val="24"/>
              </w:rPr>
            </w:pPr>
            <w:r w:rsidRPr="00802CB0">
              <w:rPr>
                <w:rFonts w:ascii="Times New Roman" w:hAnsi="Times New Roman"/>
                <w:szCs w:val="24"/>
              </w:rPr>
              <w:t>Решењем министра унутрашњих послова од 29. маја 2017. године формирана је Радна група коју чине представници Министарства унутрашњих послова (Сектор унутрашње контроле полиције и Управа граничне полиције), Управе царина, Управе за заштиту биља и Управе за ветерину, чији је задатак процена ризика од коруптивног понашања. Радна група врши надзор и евалуацију предузетих мера предвиђених Планом превенције коруптивног понашања за граничну полицију, царину, фитосанитарну и граничну ветеринарску инспекцију, као и других мера усмерених на сузбијање корупције на граничним прелазима.</w:t>
            </w:r>
          </w:p>
          <w:p w:rsidR="005326B7" w:rsidRPr="00802CB0" w:rsidRDefault="005326B7"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lastRenderedPageBreak/>
              <w:t>Управа граничне полиције у сарадњи са Сектором унутрашње контроле успоставила је маханизам за пријаву коруптивних кривичних дела која су извршили полицијски службеници, од стране грађана, постављањем обавештења на граничним прелазима и интернет порталу Министарства унутрашњих послова, тако да грађани имају прецизне информације на који начин могу пријавити ова дела. Предузете су мере на јачању поверења у службе надлежне за поступање по пријавама полицијских службеника за извршена коруптивна кривична дела кроз унапређење начина пријављивања случајева корупције и то одређивањем контакт тачака.</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Управа царине спроводи кампању са темом борба против корупције (Упознавање о методама за пријаву корупције, дежурни телефон одељења који ради 24 часа 7 дана у недељи, отворена царинска линија, електронска адреса одељења за унутрашњу контролу, постављање плаката на граничним прелазима са инструкцијом о пријави корупције</w:t>
            </w:r>
            <w:r w:rsidR="007773AA">
              <w:rPr>
                <w:rFonts w:ascii="Times New Roman" w:hAnsi="Times New Roman"/>
                <w:szCs w:val="24"/>
                <w:lang w:val="sr-Cyrl-RS"/>
              </w:rPr>
              <w:t>)</w:t>
            </w:r>
            <w:r w:rsidRPr="00802CB0">
              <w:rPr>
                <w:rFonts w:ascii="Times New Roman" w:hAnsi="Times New Roman"/>
                <w:szCs w:val="24"/>
              </w:rPr>
              <w:t>. Активност је постављена у циљу подизања свести грађана да је корупцију неопходно пријавити, као и борити се против ње. Од како је уведен дежурни телефон који ради 24/7, као и електронска адреса одељења за унутрашњу контролу, грађани у великој мери стичу поверење у рад државе и њених органа.</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lang w:val="sr-Cyrl-CS"/>
              </w:rPr>
            </w:pPr>
            <w:r w:rsidRPr="00802CB0">
              <w:rPr>
                <w:rFonts w:ascii="Times New Roman" w:hAnsi="Times New Roman"/>
                <w:szCs w:val="24"/>
              </w:rPr>
              <w:t>У току су завршне активности Сектора унутрашње контроле на изради летака и постера за пријаву корупције у Министарству унутрашњих послова у сарадњи са Канцеларијом ICITAP при Амбасади Сједињених Америчких Држава у Београду, а који ће бити доступни на граничним пре</w:t>
            </w:r>
            <w:r w:rsidR="0060501C">
              <w:rPr>
                <w:rFonts w:ascii="Times New Roman" w:hAnsi="Times New Roman"/>
                <w:szCs w:val="24"/>
                <w:lang w:val="sr-Cyrl-RS"/>
              </w:rPr>
              <w:t>л</w:t>
            </w:r>
            <w:r w:rsidRPr="00802CB0">
              <w:rPr>
                <w:rFonts w:ascii="Times New Roman" w:hAnsi="Times New Roman"/>
                <w:szCs w:val="24"/>
              </w:rPr>
              <w:t>азима и подручним полицијским управама. Циљ спровођења активности је информисање грађана Републике Србије и страних држављана о начину пријаве корупције у Министарству унутрашњих послова и који је орган надлежан за поступање.</w:t>
            </w:r>
          </w:p>
          <w:p w:rsidR="00126481" w:rsidRPr="00802CB0" w:rsidRDefault="00126481" w:rsidP="00802CB0">
            <w:pPr>
              <w:pStyle w:val="NoSpacing"/>
              <w:jc w:val="both"/>
              <w:rPr>
                <w:rFonts w:ascii="Times New Roman" w:hAnsi="Times New Roman"/>
                <w:szCs w:val="24"/>
                <w:lang w:val="sr-Cyrl-CS"/>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lang w:val="sr-Cyrl-CS"/>
              </w:rPr>
              <w:t xml:space="preserve">Доношењем Закона о полицији, дефинисан је систем безбедносних провера које се обављају приликом пријема кандидата за рад у </w:t>
            </w:r>
            <w:r w:rsidRPr="00802CB0">
              <w:rPr>
                <w:rFonts w:ascii="Times New Roman" w:hAnsi="Times New Roman"/>
                <w:szCs w:val="24"/>
              </w:rPr>
              <w:t>Министарству унутрашњих послова</w:t>
            </w:r>
            <w:r w:rsidRPr="00802CB0">
              <w:rPr>
                <w:rFonts w:ascii="Times New Roman" w:hAnsi="Times New Roman"/>
                <w:szCs w:val="24"/>
                <w:lang w:val="sr-Cyrl-CS"/>
              </w:rPr>
              <w:t xml:space="preserve">, као и начин спровођења безбедносних провера у зависности од нивоа степена руковођења, на јединствен начин чиме је </w:t>
            </w:r>
            <w:r w:rsidRPr="00802CB0">
              <w:rPr>
                <w:rFonts w:ascii="Times New Roman" w:hAnsi="Times New Roman"/>
                <w:szCs w:val="24"/>
              </w:rPr>
              <w:t>унапређен и систем спровођења безбедносних провера кандидата и за посао у Управи граничне полиције.</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b/>
                <w:szCs w:val="24"/>
                <w:u w:val="single"/>
              </w:rPr>
            </w:pPr>
            <w:r w:rsidRPr="00802CB0">
              <w:rPr>
                <w:rFonts w:ascii="Times New Roman" w:hAnsi="Times New Roman"/>
                <w:b/>
                <w:szCs w:val="24"/>
                <w:u w:val="single"/>
              </w:rPr>
              <w:t>Техничко опремање граничних прелаза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Од стране експерата Европске уније извршена је ГАП анализа у вези неопходне опреме за функционисање граничне полиције, и достављен Извештај о напретку под називом </w:t>
            </w:r>
            <w:r w:rsidRPr="00802CB0">
              <w:rPr>
                <w:rFonts w:ascii="Garamond" w:hAnsi="Garamond"/>
                <w:szCs w:val="24"/>
              </w:rPr>
              <w:t>„</w:t>
            </w:r>
            <w:r w:rsidRPr="00802CB0">
              <w:rPr>
                <w:rFonts w:ascii="Times New Roman" w:hAnsi="Times New Roman"/>
                <w:szCs w:val="24"/>
              </w:rPr>
              <w:t>Detailed Needs Assessment Document for required equipment in the area of Border Security and Management”. Општи циљ спроведене анализе је процена потреба за даљим опремањем граничних прелаза без детаљне анализе стандарда у Шенген зони.</w:t>
            </w:r>
          </w:p>
          <w:p w:rsidR="00126481" w:rsidRPr="00802CB0" w:rsidRDefault="00126481" w:rsidP="00802CB0">
            <w:pPr>
              <w:pStyle w:val="NoSpacing"/>
              <w:jc w:val="both"/>
              <w:rPr>
                <w:rFonts w:ascii="Times New Roman" w:hAnsi="Times New Roman"/>
                <w:szCs w:val="24"/>
              </w:rPr>
            </w:pPr>
          </w:p>
          <w:p w:rsidR="00126481" w:rsidRDefault="00126481" w:rsidP="00802CB0">
            <w:pPr>
              <w:pStyle w:val="NoSpacing"/>
              <w:jc w:val="both"/>
              <w:rPr>
                <w:rFonts w:ascii="Times New Roman" w:hAnsi="Times New Roman"/>
                <w:szCs w:val="24"/>
              </w:rPr>
            </w:pPr>
            <w:r w:rsidRPr="00802CB0">
              <w:rPr>
                <w:rFonts w:ascii="Times New Roman" w:hAnsi="Times New Roman"/>
                <w:szCs w:val="24"/>
              </w:rPr>
              <w:t>У складу са остваривањем техничких предуслова на граничним прелазима до остваривања повезаности са ИКТ инфраструктуром свих граничних прелаза на 22 гранична прелаза успостављен је јединствени систем видео надзора, апликација СЗПЛИВ је имплементирана са Интерполовом базом података а са централном базом повезано је 68 граничних прелаза.</w:t>
            </w:r>
          </w:p>
          <w:p w:rsidR="005326B7" w:rsidRDefault="005326B7" w:rsidP="00802CB0">
            <w:pPr>
              <w:pStyle w:val="NoSpacing"/>
              <w:jc w:val="both"/>
              <w:rPr>
                <w:rFonts w:ascii="Times New Roman" w:hAnsi="Times New Roman"/>
                <w:szCs w:val="24"/>
              </w:rPr>
            </w:pPr>
          </w:p>
          <w:p w:rsidR="005326B7" w:rsidRPr="00802CB0" w:rsidRDefault="005326B7" w:rsidP="00802CB0">
            <w:pPr>
              <w:pStyle w:val="NoSpacing"/>
              <w:jc w:val="both"/>
              <w:rPr>
                <w:rFonts w:ascii="Times New Roman" w:hAnsi="Times New Roman"/>
                <w:szCs w:val="24"/>
              </w:rPr>
            </w:pPr>
          </w:p>
          <w:p w:rsidR="00692ED1" w:rsidRPr="00802CB0" w:rsidRDefault="00692ED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b/>
                <w:szCs w:val="24"/>
                <w:u w:val="single"/>
              </w:rPr>
            </w:pPr>
            <w:r w:rsidRPr="00802CB0">
              <w:rPr>
                <w:rFonts w:ascii="Times New Roman" w:hAnsi="Times New Roman"/>
                <w:b/>
                <w:szCs w:val="24"/>
                <w:u w:val="single"/>
              </w:rPr>
              <w:t>Опрема и уређаји за вршење граничне контроле и надзора државне границе</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lastRenderedPageBreak/>
              <w:t>У току 2017. године Управи граничне полиције донирана је следећа опрема :</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теренска возила (64 ком.); патролна возила (24 ком.); комби возила (16 ком.); минибус (8 ком.); аутобус (1ком.); заштитни панцирни прслук (25 ком.); сет ротационих светала и сирена (50 ком.); монтажни објекти контејнерског типа (22 ком.); персонални десктоп рачунари (68 ком.); штампачи (68 ком.); мобилни телефони (31 ком.); клима уређаји (5 ком.); ручне радио станице система ТЕТРА (17 ком.); двогледи (28 ком.); батеријске лампе (50 ком.); дигитални видео ендоскоп (9 ком.); стационарни читачи путних исправа (11 ком.); рефлектори (11 ком.); ручне термовизијске камере (9 ком.); намештај за РЦ према Републици Бугарској; опрема за возаче АТВ (20 комплета); струјни агрегат (1 ком.).</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У првих девет месеци 2018. године, Управи граничне полиције донирана је следећа опрема:</w:t>
            </w:r>
          </w:p>
          <w:p w:rsidR="00126481" w:rsidRPr="00802CB0" w:rsidRDefault="00126481" w:rsidP="00802CB0">
            <w:pPr>
              <w:pStyle w:val="NoSpacing"/>
              <w:jc w:val="both"/>
              <w:rPr>
                <w:rFonts w:ascii="Times New Roman" w:hAnsi="Times New Roman"/>
                <w:color w:val="FF0000"/>
                <w:szCs w:val="24"/>
              </w:rPr>
            </w:pPr>
            <w:r w:rsidRPr="00802CB0">
              <w:rPr>
                <w:rFonts w:ascii="Times New Roman" w:hAnsi="Times New Roman"/>
                <w:szCs w:val="24"/>
              </w:rPr>
              <w:t xml:space="preserve">дигитални видео ендоскоп (5 ком.); беспилотна летелица – ДРОН (2 ком.); мултигасни детектори (4 ком.); сонде за мултигасне детекторе (150 ком.); детектори метала (20 ком.); сет инспекцијских огледала (20 ком.); камере за видео надзор (60 ком.); мерачи промене густине материјала </w:t>
            </w:r>
            <w:r w:rsidRPr="00802CB0">
              <w:rPr>
                <w:rFonts w:ascii="Garamond" w:hAnsi="Garamond"/>
                <w:szCs w:val="24"/>
              </w:rPr>
              <w:t>„</w:t>
            </w:r>
            <w:r w:rsidRPr="00802CB0">
              <w:rPr>
                <w:rFonts w:ascii="Times New Roman" w:hAnsi="Times New Roman"/>
                <w:szCs w:val="24"/>
              </w:rPr>
              <w:t xml:space="preserve">БУСТЕР” (9 ком.); уређаји за вршење ПД прегледа </w:t>
            </w:r>
            <w:r w:rsidRPr="00802CB0">
              <w:rPr>
                <w:rFonts w:ascii="Garamond" w:hAnsi="Garamond"/>
                <w:szCs w:val="24"/>
              </w:rPr>
              <w:t>„</w:t>
            </w:r>
            <w:r w:rsidRPr="00802CB0">
              <w:rPr>
                <w:rFonts w:ascii="Times New Roman" w:hAnsi="Times New Roman"/>
                <w:szCs w:val="24"/>
              </w:rPr>
              <w:t xml:space="preserve">ЗИСТОС” (5 ком.); УПС уређаји (16 ком.); мобилни телефони (40 ком.); канцеларијски намештај; дневни двогледи (100 ком.); фиксни читачи путних исправа (55 ком.); батеријске лампе (100 ком.); ноћни двогледи (30 ком.); детектори откуцаја срца (2 ком.); струјни агрегат (1 ком.); теренско возило </w:t>
            </w:r>
            <w:r w:rsidRPr="00802CB0">
              <w:rPr>
                <w:rFonts w:ascii="Garamond" w:hAnsi="Garamond"/>
                <w:szCs w:val="24"/>
              </w:rPr>
              <w:t>„</w:t>
            </w:r>
            <w:r w:rsidRPr="00802CB0">
              <w:rPr>
                <w:rFonts w:ascii="Times New Roman" w:hAnsi="Times New Roman"/>
                <w:szCs w:val="24"/>
              </w:rPr>
              <w:t xml:space="preserve">DACIA Duster” (20 ком.); путничко возило </w:t>
            </w:r>
            <w:r w:rsidRPr="00802CB0">
              <w:rPr>
                <w:rFonts w:ascii="Garamond" w:hAnsi="Garamond"/>
                <w:szCs w:val="24"/>
              </w:rPr>
              <w:t>„</w:t>
            </w:r>
            <w:r w:rsidRPr="00802CB0">
              <w:rPr>
                <w:rFonts w:ascii="Times New Roman" w:hAnsi="Times New Roman"/>
                <w:szCs w:val="24"/>
              </w:rPr>
              <w:t>ШКОДА Рапид” (2 ком.); путничко возило</w:t>
            </w:r>
            <w:r w:rsidRPr="00802CB0">
              <w:rPr>
                <w:rFonts w:ascii="Garamond" w:hAnsi="Garamond"/>
                <w:szCs w:val="24"/>
              </w:rPr>
              <w:t>„</w:t>
            </w:r>
            <w:r w:rsidRPr="00802CB0">
              <w:rPr>
                <w:rFonts w:ascii="Times New Roman" w:hAnsi="Times New Roman"/>
                <w:szCs w:val="24"/>
              </w:rPr>
              <w:t xml:space="preserve">VOLKSWAGEN Golf VII” (7 ком.); теретно возило-фургон </w:t>
            </w:r>
            <w:r w:rsidRPr="00802CB0">
              <w:rPr>
                <w:rFonts w:ascii="Garamond" w:hAnsi="Garamond"/>
                <w:szCs w:val="24"/>
              </w:rPr>
              <w:t>„</w:t>
            </w:r>
            <w:r w:rsidRPr="00802CB0">
              <w:rPr>
                <w:rFonts w:ascii="Times New Roman" w:hAnsi="Times New Roman"/>
                <w:szCs w:val="24"/>
              </w:rPr>
              <w:t>VOLKSWAGEN Crafter” (1 ком.); лап-топ рачунари (50 ком.); детектор експлозива и наркотика (6 ком.); заштитни прслук панцирни (50 ком.); заштитни шлем (50 ком.).</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Сва донирана опрема у свакодневној је употреби при обављању послова граничне контроле и надзора државне границе, и помоћу исте се врши велики број прегледа пртљага и превозних средстава и сталан надзор државне границе. Нарочита пажња се поклања одржавању исправности свих уређаја и опреме и њиховом редовном одржавању и сервисирању. У досадашњој пракси евидентно је одговорно и професионално коришћење опреме и уређаја од стране припадника граничне полиције, као и добра обученост одређеног броја полицијских службеника за употребу исте. Од стране организационих јединица на терену, исказана је потреба за вршењем обуке додатног броја полицијских службеника за коришћење дониране опреме и уређаја. Најзначајнији резултати рада коришћењем дониране опреме у претходном периоду остварени су у сегменту рада граничне полиције који се односи на откривање и спречавање кријумчарења опојних дрога, оружја и минско-експлозивних средстава, акцизне и друге робе, а нарочито у сегменту откривања и спречавања илегалних прелазака државне границе и откривања и спречавања кријумчарења и трговине људима.</w:t>
            </w:r>
          </w:p>
          <w:p w:rsidR="00126481" w:rsidRPr="00802CB0" w:rsidRDefault="00126481" w:rsidP="00802CB0">
            <w:pPr>
              <w:pStyle w:val="NoSpacing"/>
              <w:jc w:val="both"/>
              <w:rPr>
                <w:rFonts w:ascii="Times New Roman" w:hAnsi="Times New Roman"/>
                <w:szCs w:val="24"/>
              </w:rPr>
            </w:pPr>
          </w:p>
          <w:p w:rsidR="00126481" w:rsidRDefault="00126481" w:rsidP="00802CB0">
            <w:pPr>
              <w:pStyle w:val="NoSpacing"/>
              <w:jc w:val="both"/>
              <w:rPr>
                <w:rFonts w:ascii="Times New Roman" w:hAnsi="Times New Roman"/>
                <w:szCs w:val="24"/>
              </w:rPr>
            </w:pPr>
            <w:r w:rsidRPr="00802CB0">
              <w:rPr>
                <w:rFonts w:ascii="Times New Roman" w:hAnsi="Times New Roman"/>
                <w:szCs w:val="24"/>
              </w:rPr>
              <w:t>У току је поступак донације одређене опреме Управи граничне полиције, чија се реализација очекује до краја 2018. године, и то: канцеларијски намештај; клима уређаји (15 ком.); мобилни читачи путних исправа (12 ком.). У току је израда и интеграција нове андроид апликације која ће се користити у мобилним читачима путних и других исправа;</w:t>
            </w:r>
          </w:p>
          <w:p w:rsidR="005326B7" w:rsidRPr="00802CB0" w:rsidRDefault="005326B7"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Из буџетских средстава у извештајном периоду је за потребе Управе граничне полиције обезбеђена следећа опрема: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lastRenderedPageBreak/>
              <w:t>акумулатори за патролне чамце (32 ком.); механизми печата за оверу путних исправа (164 ком.);</w:t>
            </w:r>
            <w:r w:rsidRPr="00802CB0">
              <w:rPr>
                <w:rFonts w:ascii="Times New Roman" w:hAnsi="Times New Roman"/>
                <w:szCs w:val="24"/>
              </w:rPr>
              <w:tab/>
              <w:t>УПС уређаји (25 ком.); рачунари за потребе СГП Хоргош (15 ком.); штампачи за потребе СГП Хоргош (5 ком.);</w:t>
            </w:r>
            <w:r w:rsidRPr="00802CB0">
              <w:rPr>
                <w:rFonts w:ascii="Times New Roman" w:hAnsi="Times New Roman"/>
                <w:szCs w:val="24"/>
              </w:rPr>
              <w:tab/>
              <w:t>фиксни читачи путних исправа за потребе СГП Хоргош (15 ком.). Полицијски службеници граничне полиције опремљени су новом униформом, теренским чизмама и опасачима.</w:t>
            </w: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szCs w:val="24"/>
              </w:rPr>
            </w:pPr>
          </w:p>
          <w:p w:rsidR="00126481" w:rsidRPr="00802CB0" w:rsidRDefault="00126481" w:rsidP="00802CB0">
            <w:pPr>
              <w:pStyle w:val="NoSpacing"/>
              <w:jc w:val="both"/>
              <w:rPr>
                <w:rFonts w:ascii="Times New Roman" w:hAnsi="Times New Roman"/>
                <w:b/>
                <w:szCs w:val="24"/>
                <w:u w:val="single"/>
              </w:rPr>
            </w:pPr>
            <w:r w:rsidRPr="00802CB0">
              <w:rPr>
                <w:rFonts w:ascii="Times New Roman" w:hAnsi="Times New Roman"/>
                <w:b/>
                <w:szCs w:val="24"/>
                <w:u w:val="single"/>
              </w:rPr>
              <w:t>Обука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Током 2017. и 2018. године, извршене су обуке полицијских службеника Управе граничне полиције за употребу одређених техничких средстава која се примењују при вршењу граничне контроле и надзора државне границе, и то :</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ab/>
              <w:t>- обука у коришћењу дигиталног видео ендоскопа - 10 полицијских службеника;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            - обука у коришћењу детектора промене густине материјала (БУСТЕР) - 18 полицијских службеника;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ab/>
              <w:t>- обука у коришћењу уређаја за вршење ПД прегледа (ЗИСТОС) - 10 полицијских службеника;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ab/>
              <w:t>- обука у коришћењу детектора откуцаја срца - 8 полицијских службеника;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            - обука у коришћењу детектора експлозива и наркотика - 15 полицијских службеника;</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ab/>
              <w:t>- обука у коришћењу мултигасних детектора - 41 полицијски службеник УГП и 2 полицијска службеника ЈЗО;</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            - обука у коришћењу дрона - 7 полицијских службеника УГП;</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            - обука у руковању моторним чамцима - 8 полицијских службеника УГП;</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            - обука у руковању са експлозивним направама – Контрадиверзиони курс - 11 полицијски службеник УГП;</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            - обука за поступање и деактивирање илегалних лабораторија за производњу психоактивних супстанци и прекур</w:t>
            </w:r>
            <w:r w:rsidR="00590390">
              <w:rPr>
                <w:rFonts w:ascii="Times New Roman" w:hAnsi="Times New Roman"/>
                <w:szCs w:val="24"/>
              </w:rPr>
              <w:t>сора - 2 полицијскa службеникa.</w:t>
            </w:r>
          </w:p>
          <w:p w:rsidR="00126481" w:rsidRPr="00802CB0" w:rsidRDefault="00126481" w:rsidP="00802CB0">
            <w:pPr>
              <w:pStyle w:val="NoSpacing"/>
              <w:jc w:val="both"/>
              <w:rPr>
                <w:rFonts w:ascii="Times New Roman" w:hAnsi="Times New Roman"/>
                <w:color w:val="FF0000"/>
                <w:szCs w:val="24"/>
              </w:rPr>
            </w:pPr>
            <w:r w:rsidRPr="00802CB0">
              <w:rPr>
                <w:rFonts w:ascii="Times New Roman" w:hAnsi="Times New Roman"/>
                <w:szCs w:val="24"/>
              </w:rPr>
              <w:t>Обучени полицијски службеници у обавези су да своја стечена знања пренесу осталим полицијским службеницима у својим организационим јединицама.</w:t>
            </w:r>
          </w:p>
        </w:tc>
      </w:tr>
      <w:tr w:rsidR="00126481" w:rsidRPr="00802CB0" w:rsidTr="00802CB0">
        <w:tc>
          <w:tcPr>
            <w:tcW w:w="14601" w:type="dxa"/>
          </w:tcPr>
          <w:p w:rsidR="00126481" w:rsidRPr="00802CB0" w:rsidRDefault="00126481" w:rsidP="00802CB0">
            <w:pPr>
              <w:pStyle w:val="NoSpacing"/>
              <w:numPr>
                <w:ilvl w:val="1"/>
                <w:numId w:val="2"/>
              </w:numPr>
              <w:jc w:val="center"/>
              <w:rPr>
                <w:rFonts w:ascii="Times New Roman" w:hAnsi="Times New Roman"/>
                <w:b/>
              </w:rPr>
            </w:pPr>
            <w:r w:rsidRPr="00802CB0">
              <w:rPr>
                <w:rFonts w:ascii="Times New Roman" w:hAnsi="Times New Roman"/>
                <w:b/>
              </w:rPr>
              <w:lastRenderedPageBreak/>
              <w:t>НАДЗОР ДРЖАВНЕ ГРАНИЦЕ</w:t>
            </w:r>
          </w:p>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Запречавање путева и праваца за илегално прелажење државне границе</w:t>
            </w:r>
          </w:p>
          <w:p w:rsidR="00126481" w:rsidRPr="00802CB0" w:rsidRDefault="00126481" w:rsidP="00802CB0">
            <w:pPr>
              <w:pStyle w:val="NoSpacing"/>
              <w:jc w:val="both"/>
              <w:rPr>
                <w:rFonts w:ascii="Times New Roman" w:hAnsi="Times New Roman"/>
              </w:rPr>
            </w:pPr>
            <w:r w:rsidRPr="00802CB0">
              <w:rPr>
                <w:rFonts w:ascii="Times New Roman" w:hAnsi="Times New Roman"/>
              </w:rPr>
              <w:t>Доношењем Закона о граничној контроли, чланом 11. прописано је запречавање  саобраћајних комуникација, путева и подручја која нису у функцији законитог преласка државне границе и наведене активности прелазе у надлежност Републичке дирекције за имовину Републике Србије.</w:t>
            </w:r>
          </w:p>
          <w:p w:rsidR="00126481" w:rsidRPr="00802CB0" w:rsidRDefault="00126481" w:rsidP="00802CB0">
            <w:pPr>
              <w:pStyle w:val="NoSpacing"/>
              <w:jc w:val="both"/>
              <w:rPr>
                <w:rFonts w:ascii="Times New Roman" w:hAnsi="Times New Roman"/>
              </w:rPr>
            </w:pPr>
          </w:p>
          <w:p w:rsidR="00126481" w:rsidRDefault="00126481" w:rsidP="00802CB0">
            <w:pPr>
              <w:pStyle w:val="NoSpacing"/>
              <w:jc w:val="both"/>
              <w:rPr>
                <w:rFonts w:ascii="Times New Roman" w:hAnsi="Times New Roman"/>
              </w:rPr>
            </w:pPr>
            <w:r w:rsidRPr="00802CB0">
              <w:rPr>
                <w:rFonts w:ascii="Times New Roman" w:hAnsi="Times New Roman"/>
              </w:rPr>
              <w:t xml:space="preserve">На територији Републике Србије на државној граници према Босни и Херцеговини извршено је запречавање свих идентификованих саобраћајних комуникација, путева и подручја која нису у функцији законитог преласка државне границе (према елаборату укупно пет локација). </w:t>
            </w:r>
          </w:p>
          <w:p w:rsidR="005326B7" w:rsidRPr="00802CB0" w:rsidRDefault="005326B7"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rPr>
            </w:pPr>
            <w:r w:rsidRPr="00802CB0">
              <w:rPr>
                <w:rFonts w:ascii="Times New Roman" w:hAnsi="Times New Roman"/>
              </w:rPr>
              <w:lastRenderedPageBreak/>
              <w:t>На територији Републике Србије на државној граници према Црној Гори извршено је запречавање три локације. У току су припремне активности за ревизију елабората за запречавање, имајући у виду промену статуса одређених локација парафирањем Споразума о граничним прелазима и пограничном саобраћају са којима ревидирани елаборат треба ускладити.</w:t>
            </w:r>
          </w:p>
        </w:tc>
      </w:tr>
      <w:tr w:rsidR="00126481" w:rsidRPr="00802CB0" w:rsidTr="00802CB0">
        <w:tc>
          <w:tcPr>
            <w:tcW w:w="14601" w:type="dxa"/>
          </w:tcPr>
          <w:p w:rsidR="00126481" w:rsidRPr="00802CB0" w:rsidRDefault="00126481" w:rsidP="00802CB0">
            <w:pPr>
              <w:pStyle w:val="NoSpacing"/>
              <w:numPr>
                <w:ilvl w:val="1"/>
                <w:numId w:val="2"/>
              </w:numPr>
              <w:jc w:val="center"/>
              <w:rPr>
                <w:rFonts w:ascii="Times New Roman" w:hAnsi="Times New Roman"/>
                <w:b/>
              </w:rPr>
            </w:pPr>
            <w:r w:rsidRPr="00802CB0">
              <w:rPr>
                <w:rFonts w:ascii="Times New Roman" w:hAnsi="Times New Roman"/>
                <w:b/>
              </w:rPr>
              <w:lastRenderedPageBreak/>
              <w:t>УПРАВЉАЊЕ ГРАНИЧНИМ ПРЕЛАЗИМА</w:t>
            </w:r>
          </w:p>
          <w:p w:rsidR="00126481" w:rsidRPr="00802CB0" w:rsidRDefault="00126481" w:rsidP="004A06C2">
            <w:pPr>
              <w:pStyle w:val="NoSpacing"/>
              <w:rPr>
                <w:rFonts w:ascii="Times New Roman" w:hAnsi="Times New Roman"/>
                <w:b/>
              </w:rPr>
            </w:pPr>
          </w:p>
          <w:p w:rsidR="00126481" w:rsidRPr="00802CB0" w:rsidRDefault="00126481" w:rsidP="004A06C2">
            <w:pPr>
              <w:pStyle w:val="NoSpacing"/>
              <w:rPr>
                <w:rFonts w:ascii="Times New Roman" w:hAnsi="Times New Roman"/>
              </w:rPr>
            </w:pPr>
            <w:r w:rsidRPr="00802CB0">
              <w:rPr>
                <w:rFonts w:ascii="Times New Roman" w:hAnsi="Times New Roman"/>
                <w:b/>
                <w:u w:val="single"/>
              </w:rPr>
              <w:t>Усвајање правног прописа о управљању граничним прелазима</w:t>
            </w:r>
          </w:p>
          <w:p w:rsidR="00126481" w:rsidRPr="00802CB0" w:rsidRDefault="00126481" w:rsidP="00802CB0">
            <w:pPr>
              <w:pStyle w:val="NoSpacing"/>
              <w:jc w:val="both"/>
              <w:rPr>
                <w:rFonts w:ascii="Times New Roman" w:hAnsi="Times New Roman"/>
              </w:rPr>
            </w:pPr>
            <w:r w:rsidRPr="00802CB0">
              <w:rPr>
                <w:rFonts w:ascii="Times New Roman" w:hAnsi="Times New Roman"/>
              </w:rPr>
              <w:t>Према Закону о граничној контроли, трошкове изградње, уређења, опремања и текућег одржавања граничних прелаза сноси Републичка дирекција за имовину Републике Србије, изузев трошкова уређења и опремања граничних прелаза на аеродрому, у луци или путничком пристаништу отвореном за међународни саобраћај и на железници, сноси оператер.</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lang w:val="sr-Cyrl-CS"/>
              </w:rPr>
            </w:pPr>
            <w:r w:rsidRPr="00802CB0">
              <w:rPr>
                <w:rFonts w:ascii="Times New Roman" w:hAnsi="Times New Roman"/>
              </w:rPr>
              <w:t xml:space="preserve">Министарство унутрашњих послова – Управа граничне полиције је израдила предлог </w:t>
            </w:r>
            <w:r w:rsidRPr="00802CB0">
              <w:rPr>
                <w:rFonts w:ascii="Times New Roman" w:hAnsi="Times New Roman"/>
                <w:lang w:val="sr-Cyrl-CS"/>
              </w:rPr>
              <w:t>Уредбе о условима које мора да испуњава гранични прелаз у погледу просторија, уређаја, опреме, инфраструктуре, довољног броја запослених и других материјално-техничких средстава неопходних за функционисање граничног прелаза.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Изградња ГП Бајмок</w:t>
            </w:r>
          </w:p>
          <w:p w:rsidR="00126481" w:rsidRPr="00802CB0" w:rsidRDefault="00126481" w:rsidP="00802CB0">
            <w:pPr>
              <w:pStyle w:val="NoSpacing"/>
              <w:jc w:val="both"/>
              <w:rPr>
                <w:rFonts w:ascii="Times New Roman" w:hAnsi="Times New Roman"/>
              </w:rPr>
            </w:pPr>
            <w:r w:rsidRPr="00802CB0">
              <w:rPr>
                <w:rFonts w:ascii="Times New Roman" w:hAnsi="Times New Roman"/>
              </w:rPr>
              <w:t>У децембру 2018. године завршена је реконструкција граничног прелаза Бајмок, који ће бити отворен у наредном периоду. Изградња се финансирала из донације ЕУ, преко Секторске буџетске подршке и Министарства финансија.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b/>
                <w:u w:val="single"/>
              </w:rPr>
              <w:t>ГП Гостун</w:t>
            </w:r>
            <w:r w:rsidRPr="00802CB0">
              <w:rPr>
                <w:rFonts w:ascii="Times New Roman" w:hAnsi="Times New Roman"/>
              </w:rPr>
              <w:t xml:space="preserve"> - у току је процедура за добијање грађевинске дозволе. Изградња се финансирала из донације ЕУ, преко Секторске буџетске подршке и Министарства финансија.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ГП Сот</w:t>
            </w:r>
          </w:p>
          <w:p w:rsidR="00126481" w:rsidRPr="00802CB0" w:rsidRDefault="00126481" w:rsidP="00802CB0">
            <w:pPr>
              <w:pStyle w:val="NoSpacing"/>
              <w:jc w:val="both"/>
              <w:rPr>
                <w:rFonts w:ascii="Times New Roman" w:hAnsi="Times New Roman"/>
              </w:rPr>
            </w:pPr>
            <w:r w:rsidRPr="00802CB0">
              <w:rPr>
                <w:rFonts w:ascii="Times New Roman" w:hAnsi="Times New Roman"/>
              </w:rPr>
              <w:t>Гранични прелаз Сот - према Републици Хрватској, отпочела је реконструкција - изградња у октобру месецу 2018. године, која се финансира из буџета Републике Србије. Рок за завршетак радова је 18 месеци.</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Заједнички гранични прелаз Љубовија – Братунац</w:t>
            </w:r>
          </w:p>
          <w:p w:rsidR="00126481" w:rsidRPr="00802CB0" w:rsidRDefault="00126481" w:rsidP="00802CB0">
            <w:pPr>
              <w:pStyle w:val="NoSpacing"/>
              <w:jc w:val="both"/>
              <w:rPr>
                <w:rFonts w:ascii="Times New Roman" w:hAnsi="Times New Roman"/>
              </w:rPr>
            </w:pPr>
            <w:r w:rsidRPr="00802CB0">
              <w:rPr>
                <w:rFonts w:ascii="Times New Roman" w:hAnsi="Times New Roman"/>
              </w:rPr>
              <w:t>Делегације Републике Србије и Босне и Херцеговине усагласиле су и парафирале Предлог споразума између Савета министара БиХ и Владе Републике Србије о успостављању и изградњи граничног прелаза и покренута је процедура за потписивање наведеног споразума. (Споразум је из надлежности Министарства грађевинарства, саобраћаја и инфраструктуре). Потписивањем Споразума између Владе Републике Србије и Савета министара БиХ о граничним прелазима биће предвиђен гранични прелаз Љубовија – Нови Мост – Братунац – Нови Мост. Наведени споразум је парафиран и очекује се његово потписивање. Такође, у току су преговори о закључивању Споразума Владе Републике Србије и Савета министара БиХ о заједничким локацијама на граничним прелазима.</w:t>
            </w:r>
          </w:p>
        </w:tc>
      </w:tr>
      <w:tr w:rsidR="00126481" w:rsidRPr="00802CB0" w:rsidTr="00802CB0">
        <w:trPr>
          <w:trHeight w:val="684"/>
        </w:trPr>
        <w:tc>
          <w:tcPr>
            <w:tcW w:w="14601" w:type="dxa"/>
          </w:tcPr>
          <w:p w:rsidR="00126481" w:rsidRPr="00802CB0" w:rsidRDefault="00126481" w:rsidP="00802CB0">
            <w:pPr>
              <w:pStyle w:val="NoSpacing"/>
              <w:numPr>
                <w:ilvl w:val="1"/>
                <w:numId w:val="2"/>
              </w:numPr>
              <w:jc w:val="center"/>
              <w:rPr>
                <w:rFonts w:ascii="Times New Roman" w:hAnsi="Times New Roman"/>
                <w:b/>
              </w:rPr>
            </w:pPr>
            <w:r w:rsidRPr="00802CB0">
              <w:rPr>
                <w:rFonts w:ascii="Times New Roman" w:hAnsi="Times New Roman"/>
                <w:b/>
              </w:rPr>
              <w:lastRenderedPageBreak/>
              <w:t>АНАЛИЗА РИЗИКА</w:t>
            </w:r>
          </w:p>
          <w:p w:rsidR="00126481" w:rsidRPr="00802CB0" w:rsidRDefault="00126481" w:rsidP="004A06C2">
            <w:pPr>
              <w:pStyle w:val="NoSpacing"/>
              <w:rPr>
                <w:rFonts w:ascii="Times New Roman" w:hAnsi="Times New Roman"/>
                <w:b/>
              </w:rPr>
            </w:pPr>
          </w:p>
          <w:p w:rsidR="00126481" w:rsidRPr="00802CB0" w:rsidRDefault="00126481" w:rsidP="004A06C2">
            <w:pPr>
              <w:pStyle w:val="NoSpacing"/>
              <w:rPr>
                <w:rFonts w:ascii="Times New Roman" w:hAnsi="Times New Roman"/>
                <w:b/>
                <w:u w:val="single"/>
              </w:rPr>
            </w:pPr>
            <w:r w:rsidRPr="00802CB0">
              <w:rPr>
                <w:rFonts w:ascii="Times New Roman" w:hAnsi="Times New Roman"/>
                <w:b/>
                <w:u w:val="single"/>
              </w:rPr>
              <w:t>Јачање система анализе ризика</w:t>
            </w:r>
          </w:p>
          <w:p w:rsidR="00126481" w:rsidRPr="00802CB0" w:rsidRDefault="00126481" w:rsidP="00802CB0">
            <w:pPr>
              <w:pStyle w:val="NoSpacing"/>
              <w:jc w:val="both"/>
              <w:rPr>
                <w:rFonts w:ascii="Times New Roman" w:hAnsi="Times New Roman"/>
              </w:rPr>
            </w:pPr>
            <w:r w:rsidRPr="00802CB0">
              <w:rPr>
                <w:rFonts w:ascii="Times New Roman" w:hAnsi="Times New Roman"/>
              </w:rPr>
              <w:t>Управа граничне полиције је од 2016. године увела анализу ризика на централном, регионалном и локалном нивоу. Прописани су аналитички производи, периоди извештавања и организационе јединице/ службеници задужени за израду анализе ризика. Прописан је и модел који се користи за израду анализе ризика (CIRAM 2.0). На стратешком нивоу, анализу ризика израђује Јединица за анализу ризика, док на оперативном нивоу, анализе израђују регионални центри граничне полиције. Анализе ризика се редовно израђују у складу са прописаном динамиком.</w:t>
            </w:r>
          </w:p>
          <w:p w:rsidR="00126481" w:rsidRPr="00802CB0" w:rsidRDefault="00126481" w:rsidP="00802CB0">
            <w:pPr>
              <w:pStyle w:val="NoSpacing"/>
              <w:jc w:val="both"/>
              <w:rPr>
                <w:rFonts w:ascii="Times New Roman" w:hAnsi="Times New Roman"/>
                <w:b/>
                <w:u w:val="single"/>
              </w:rPr>
            </w:pPr>
          </w:p>
          <w:p w:rsidR="00126481" w:rsidRPr="00802CB0" w:rsidRDefault="00126481" w:rsidP="00802CB0">
            <w:pPr>
              <w:pStyle w:val="NoSpacing"/>
              <w:jc w:val="both"/>
              <w:rPr>
                <w:rFonts w:ascii="Times New Roman" w:hAnsi="Times New Roman"/>
              </w:rPr>
            </w:pPr>
            <w:r w:rsidRPr="00802CB0">
              <w:rPr>
                <w:rFonts w:ascii="Times New Roman" w:hAnsi="Times New Roman"/>
              </w:rPr>
              <w:t>Структура анализе ризика на свим нивоима прописана је приручницима „Анализа ризика у граничној полицији” и „Упутство за анализу ризика на локалном нивоу”. Организационе јединице Управе граничне полиције, на прописан начин израђују анализу ризика од 2016. године, по моделу CIRAM 2.0.</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Модел анализе ризика Граничне полиције усклађен је 2012. године кад је EBCGA усвојио модел CIRAM 2.0, а 2016. године израђен је и национални модел анализе ризика у складу са моделом CIRAM 2.0. Аналитички производи се размењују у оквиру Мреже за анализу ризика држава Западног Балкана и EBCGA и постављају на интернет платформу ЕК </w:t>
            </w:r>
            <w:hyperlink r:id="rId8" w:history="1">
              <w:r w:rsidRPr="00802CB0">
                <w:rPr>
                  <w:rStyle w:val="Hyperlink"/>
                  <w:rFonts w:ascii="Times New Roman" w:hAnsi="Times New Roman"/>
                </w:rPr>
                <w:t>https://circabc.europa.eu</w:t>
              </w:r>
            </w:hyperlink>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Структура анализе ризика на свим нивоима прописана је приручницима „Анализа ризика у граничној полицији” и „Упутство за анализу ризика на локалном нивоу”. Организационе јединице Управе граничне полиције на прописан начин израђују анализу ризика од 2016. године, по моделу CIRAM 2.0. Током октобра и новембра месеца обављено је анкетирање полицијских службеника на терену. Попуњени анкетни упитници су достављени Сектору унутрашње контроле.</w:t>
            </w:r>
          </w:p>
          <w:p w:rsidR="00126481" w:rsidRPr="00802CB0" w:rsidRDefault="00126481" w:rsidP="00802CB0">
            <w:pPr>
              <w:pStyle w:val="NoSpacing"/>
              <w:jc w:val="both"/>
              <w:rPr>
                <w:rFonts w:ascii="Times New Roman" w:hAnsi="Times New Roman"/>
              </w:rPr>
            </w:pPr>
          </w:p>
          <w:p w:rsidR="00126481" w:rsidRPr="00802CB0" w:rsidRDefault="00126481" w:rsidP="004A06C2">
            <w:pPr>
              <w:pStyle w:val="NoSpacing"/>
              <w:rPr>
                <w:rFonts w:ascii="Times New Roman" w:hAnsi="Times New Roman"/>
                <w:b/>
                <w:u w:val="single"/>
              </w:rPr>
            </w:pPr>
            <w:r w:rsidRPr="00802CB0">
              <w:rPr>
                <w:rFonts w:ascii="Times New Roman" w:hAnsi="Times New Roman"/>
                <w:b/>
                <w:u w:val="single"/>
              </w:rPr>
              <w:t>Успоставити систем обуке за подручје анализе ризика</w:t>
            </w:r>
          </w:p>
          <w:p w:rsidR="00126481" w:rsidRPr="00802CB0" w:rsidRDefault="00126481" w:rsidP="00802CB0">
            <w:pPr>
              <w:pStyle w:val="NoSpacing"/>
              <w:jc w:val="both"/>
              <w:rPr>
                <w:rFonts w:ascii="Times New Roman" w:hAnsi="Times New Roman"/>
              </w:rPr>
            </w:pPr>
            <w:r w:rsidRPr="00802CB0">
              <w:rPr>
                <w:rFonts w:ascii="Times New Roman" w:hAnsi="Times New Roman"/>
              </w:rPr>
              <w:t>Обука за анализу ризика у управљању границом, намењена централном, регионалном и локалном нивоу граничне полиције, као и службама у систему интегрисаног управљања границом, током месеца децембра 2018 године постављена је на платформи за електронско учење на даљину – „Моодле” у сарадњи са Одељењем за стручно образовање и обуку, 3. децембра 2018. године. Планирано је да током децембра 2018. године, све циљне групе заврше наведену обуку.</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Програмом стручног усавршавања полицијских сужбеника Министарства унутрашњих послова за 2019. годину, реализацијом теме „Анализа ризика угрожености безбедности граница”, обезбедиће се континуирано обучавање полицијских службеника у наведеној области. Такође, израдом и доношењем Програма специјалистичке обуке из наведене области до половине 2019. године, створиће се могућност за систематско обучавање полицијских службеника свих линија рада Министарства унутрашњих послова, а на основу исказаних потреба и извршених </w:t>
            </w:r>
            <w:r w:rsidRPr="00802CB0">
              <w:rPr>
                <w:rFonts w:ascii="Times New Roman" w:hAnsi="Times New Roman"/>
              </w:rPr>
              <w:lastRenderedPageBreak/>
              <w:t>анализа. Током 2019. године Радна група за обуке израдиће Програм обуке за заједничку анализу ризика у сарадњи са руководиоцем Радне групе за заједничку анализу ризика.</w:t>
            </w:r>
          </w:p>
        </w:tc>
      </w:tr>
      <w:tr w:rsidR="00126481" w:rsidRPr="00802CB0" w:rsidTr="00802CB0">
        <w:tc>
          <w:tcPr>
            <w:tcW w:w="14601" w:type="dxa"/>
          </w:tcPr>
          <w:p w:rsidR="00126481" w:rsidRPr="00802CB0" w:rsidRDefault="00BE2FB4" w:rsidP="00BE2FB4">
            <w:pPr>
              <w:pStyle w:val="NoSpacing"/>
              <w:jc w:val="center"/>
              <w:rPr>
                <w:rFonts w:ascii="Times New Roman" w:hAnsi="Times New Roman"/>
                <w:b/>
              </w:rPr>
            </w:pPr>
            <w:r>
              <w:rPr>
                <w:rFonts w:ascii="Times New Roman" w:hAnsi="Times New Roman"/>
                <w:b/>
                <w:lang w:val="sr-Cyrl-RS"/>
              </w:rPr>
              <w:lastRenderedPageBreak/>
              <w:t xml:space="preserve">2. </w:t>
            </w:r>
            <w:r w:rsidR="00126481" w:rsidRPr="00802CB0">
              <w:rPr>
                <w:rFonts w:ascii="Times New Roman" w:hAnsi="Times New Roman"/>
                <w:b/>
              </w:rPr>
              <w:t>OTKРИВАЊЕ И ИСТРАГЕ ПРЕКОГРАНИЧНОГ КРИМИНАЛА</w:t>
            </w:r>
          </w:p>
          <w:p w:rsidR="00126481" w:rsidRPr="00802CB0" w:rsidRDefault="00126481" w:rsidP="004A06C2">
            <w:pPr>
              <w:pStyle w:val="NoSpacing"/>
              <w:rPr>
                <w:rFonts w:ascii="Times New Roman" w:hAnsi="Times New Roman"/>
                <w:b/>
                <w:u w:val="single"/>
              </w:rPr>
            </w:pPr>
          </w:p>
          <w:p w:rsidR="00126481" w:rsidRPr="00802CB0" w:rsidRDefault="00126481" w:rsidP="004A06C2">
            <w:pPr>
              <w:pStyle w:val="NoSpacing"/>
              <w:rPr>
                <w:rFonts w:ascii="Times New Roman" w:hAnsi="Times New Roman"/>
                <w:b/>
                <w:u w:val="single"/>
              </w:rPr>
            </w:pPr>
            <w:r w:rsidRPr="00802CB0">
              <w:rPr>
                <w:rFonts w:ascii="Times New Roman" w:hAnsi="Times New Roman"/>
                <w:b/>
                <w:u w:val="single"/>
              </w:rPr>
              <w:t>Јачање капацитета надлежних агенција у спречавању прекограничног криминала</w:t>
            </w:r>
          </w:p>
          <w:p w:rsidR="00126481" w:rsidRPr="00802CB0" w:rsidRDefault="00126481" w:rsidP="00802CB0">
            <w:pPr>
              <w:pStyle w:val="NoSpacing"/>
              <w:jc w:val="both"/>
              <w:rPr>
                <w:rFonts w:ascii="Times New Roman" w:hAnsi="Times New Roman"/>
              </w:rPr>
            </w:pPr>
            <w:r w:rsidRPr="00802CB0">
              <w:rPr>
                <w:rFonts w:ascii="Times New Roman" w:hAnsi="Times New Roman"/>
              </w:rPr>
              <w:t>Анализа стања и потреба у смислу јачања капацитета надлежних агенција у спречавању прекограничног криминала се ради у склопу редовних активности запослених као и праћења стања на терену, континуирано.</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септембра и октобра 2018. године од стране полицијских сужбеника УГП и Одељења за стручно образовање и обуку израђен је  Програмски садржај за реализацију проблемске наставе у оквиру интегрисаног управљања границом „Сузбијање прекограничног криминала”, који је одобрен од стране директора полиције. Наведени програмски садржај обухвата теме: „Фалсификовање исправа”, „Кривично дело кријумчарење”, „Кријумчарење људи” и „Трговина људима”.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Министарство унутрашњих послова – Управа граничне полиције</w:t>
            </w:r>
            <w:r w:rsidRPr="00802CB0">
              <w:rPr>
                <w:rFonts w:ascii="Times New Roman" w:hAnsi="Times New Roman"/>
              </w:rPr>
              <w:t xml:space="preserve"> - за активности јачање капацитета у препознавању жртава трговине људима и кријумчарења лица током октобра 2018. године одржана је обука у РЦ ГП према Македонији за 10 руководилаца високог и средњег ранга, у РЦ ГП према Бугарској за 9 руководилаца, у РЦ ГП према Црној Гори за 9 руководилаца, на тему „Законске одредбе које регулишу проблематику трговине људима, ирегуларних миграција и кријумчарења људи”.</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Такође, октобра 2018. године, одржана је обука за 40 полицијских службника РЦ ГП према Македонији, за 15 полицијских службеника у седишту РЦ ГП према Републици Бугарској, за 13 полицијских службеника на СГП Вршка Чука, за 14 полицијских службеника у седишту РЦ ГП према Црној Гори, за 15 полицијских службеника на СГП Тутин, на тему „Јачање капацитета кроз обуке полицијских службеника у области ирегуларних миграција и кријумчарења људи за полицијске  службенике УГП оперативног и извршног нивоа”.</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од 29. октобра до 2. новембра 2018. године у Будимпешти је одржана обука за три полицијска службеника Управе граничне полиције на тему трговина људима на Међународној академији за спровођење закона (ILEA) у организацији америчке Амбасаде у Београду.</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У октобру 2018. године, под надзором агенције EBCGA, реализован је први национални тренинг на тему „Сузбијање трговине људима” у оквиру ИПА 2 пројекта. Обучено је 17 полицијских службеника Управе граничне полиције, а четири полицијска службеника Управе граничне полиције су добила звање националног тренера у наведеним областима. </w:t>
            </w:r>
          </w:p>
          <w:p w:rsidR="00126481" w:rsidRPr="00802CB0" w:rsidRDefault="00126481" w:rsidP="00802CB0">
            <w:pPr>
              <w:pStyle w:val="NoSpacing"/>
              <w:jc w:val="both"/>
              <w:rPr>
                <w:rFonts w:ascii="Times New Roman" w:hAnsi="Times New Roman"/>
              </w:rPr>
            </w:pPr>
            <w:r w:rsidRPr="00802CB0">
              <w:rPr>
                <w:rFonts w:ascii="Times New Roman" w:hAnsi="Times New Roman"/>
              </w:rPr>
              <w:t>У октобру 2018. године, у складу са Програмом стручног усавршавања полицијских сужбеника Министарства унутрашњих послова, извршена је обука 28 полицијских службеника високог и средњег нивоа руковођења и 97 полицијских сужбеника оперативног и извршног нивоа, у вези проблематике сузбијања трговине људима.</w:t>
            </w:r>
          </w:p>
          <w:p w:rsidR="00126481" w:rsidRPr="00802CB0" w:rsidRDefault="00126481" w:rsidP="00802CB0">
            <w:pPr>
              <w:pStyle w:val="NoSpacing"/>
              <w:jc w:val="both"/>
              <w:rPr>
                <w:rFonts w:ascii="Times New Roman" w:hAnsi="Times New Roman"/>
              </w:rPr>
            </w:pPr>
            <w:r w:rsidRPr="00802CB0">
              <w:rPr>
                <w:rFonts w:ascii="Times New Roman" w:hAnsi="Times New Roman"/>
              </w:rPr>
              <w:t>Такође, наведена тема се у континуитету обрађује кроз стручно усавршавање полицијских службеника у складу са Програмом стручног усавршавања полицијских сужбеника кроз редовну наставу.</w:t>
            </w:r>
          </w:p>
          <w:p w:rsidR="00126481" w:rsidRPr="00802CB0" w:rsidRDefault="00126481" w:rsidP="00802CB0">
            <w:pPr>
              <w:pStyle w:val="NoSpacing"/>
              <w:jc w:val="both"/>
              <w:rPr>
                <w:rFonts w:ascii="Times New Roman" w:hAnsi="Times New Roman"/>
              </w:rPr>
            </w:pPr>
            <w:r w:rsidRPr="00802CB0">
              <w:rPr>
                <w:rFonts w:ascii="Times New Roman" w:hAnsi="Times New Roman"/>
              </w:rPr>
              <w:lastRenderedPageBreak/>
              <w:t>У периоду од 22. октобра  до 2. новембра 2018. године, на Криминалистичко-полицијској академији одржана је обука за службенике Управе царина и полицијске службенике у идентификовању спречавања прања новца и финансирању тероризма</w:t>
            </w:r>
          </w:p>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Министарство финансија – Управа царина:</w:t>
            </w:r>
            <w:r w:rsidRPr="00802CB0">
              <w:rPr>
                <w:rFonts w:ascii="Times New Roman" w:hAnsi="Times New Roman"/>
              </w:rPr>
              <w:t xml:space="preserve"> у периоду од 1. јануара до 1. децембра 2018. године спроведено је неколико заједничких обука за царинске службенике и службенике Управе граничне полиције које је похађало укупно по 698 службеника обе институције на тему „Скривени одељци у возилима, индикатори ризика”, као и две обуке на тему „Идентификација ризика од прања новца и финансирања тероризма приликом контроле прекограничног преноса новчаних средстава”, које је похађало 24 царинска и 10 полицијских службеника из Управе граничне полиције.</w:t>
            </w:r>
          </w:p>
          <w:p w:rsidR="00126481" w:rsidRPr="00802CB0" w:rsidRDefault="00126481" w:rsidP="004A06C2">
            <w:pPr>
              <w:pStyle w:val="NoSpacing"/>
              <w:rPr>
                <w:rFonts w:ascii="Times New Roman" w:hAnsi="Times New Roman"/>
                <w:b/>
                <w:u w:val="single"/>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 xml:space="preserve">Министарство пољопривреде, шумарства и водопривреде – Управа за ветерину: </w:t>
            </w:r>
            <w:r w:rsidRPr="00802CB0">
              <w:rPr>
                <w:rFonts w:ascii="Times New Roman" w:hAnsi="Times New Roman"/>
              </w:rPr>
              <w:t>У организацији Привредне коморе Србије и ФАО у Привредној комори Србије је 27. марта 2017. године, одржана радионица Приступ тржиштима и захтеви за производе рибарства. Радионица се односила на борбу против нелегалног, непријављеног и нерегулисаног риболова. У 2017. години је одржана једна обука на којој је било укупно 14 граничних ветеринарских инспектора.</w:t>
            </w:r>
          </w:p>
          <w:p w:rsidR="00126481" w:rsidRPr="00802CB0" w:rsidRDefault="00126481" w:rsidP="00802CB0">
            <w:pPr>
              <w:pStyle w:val="NoSpacing"/>
              <w:jc w:val="both"/>
              <w:rPr>
                <w:rFonts w:ascii="Times New Roman" w:hAnsi="Times New Roman"/>
              </w:rPr>
            </w:pPr>
            <w:r w:rsidRPr="00802CB0">
              <w:rPr>
                <w:rFonts w:ascii="Times New Roman" w:hAnsi="Times New Roman"/>
              </w:rPr>
              <w:t>Почетком 2018. године у Подгорици - Црна Гора је одржана радионица о нелегалном, непријављеном и нерегулисаном риболову-организатор TAIEX. У 2018. години је одржана једна обука на којој су била присутна два гранична ветеринарска инспектора.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b/>
                <w:u w:val="single"/>
              </w:rPr>
              <w:t>Јачање међуагенцијске и међународне сарадње</w:t>
            </w:r>
          </w:p>
          <w:p w:rsidR="00126481" w:rsidRPr="00802CB0" w:rsidRDefault="00126481" w:rsidP="00802CB0">
            <w:pPr>
              <w:pStyle w:val="NoSpacing"/>
              <w:jc w:val="both"/>
              <w:rPr>
                <w:rFonts w:ascii="Times New Roman" w:hAnsi="Times New Roman"/>
              </w:rPr>
            </w:pPr>
            <w:r w:rsidRPr="00802CB0">
              <w:rPr>
                <w:rFonts w:ascii="Times New Roman" w:hAnsi="Times New Roman"/>
              </w:rPr>
              <w:t>У Црној Гори је 19. и 20. септембра 2017. године, одржана Конференција за узајамну размену знања и вештина у области координисаног управљања границом у организацији Светске банке и Министарства финансија Црне Горе, којој су присуствовали представник Управе царина и граничне ветеринарске инспекције Републике Србије.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Београду је 9. и 10. јула 2018. године одржана радионица под називом „Национални јединствени шалтер” у организацији Светске банке. Радионици су присутвовали представници царине, представници Министрства пољопривреде, шумарства и водопривреде - Управе за заштиту биља и Управе за ветерину. Поред њих овој редионици су присуствовали и представници Привредне коморе и Министарства трговине, туризма и телекомуникација, представниоци шпедиција и други заинтересовани корисници.</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p>
        </w:tc>
      </w:tr>
      <w:tr w:rsidR="00126481" w:rsidRPr="00802CB0" w:rsidTr="00802CB0">
        <w:tc>
          <w:tcPr>
            <w:tcW w:w="14601" w:type="dxa"/>
          </w:tcPr>
          <w:p w:rsidR="00126481" w:rsidRPr="00802CB0" w:rsidRDefault="00BA3C7C" w:rsidP="00802CB0">
            <w:pPr>
              <w:pStyle w:val="NoSpacing"/>
              <w:jc w:val="center"/>
              <w:rPr>
                <w:rFonts w:ascii="Times New Roman" w:hAnsi="Times New Roman"/>
                <w:b/>
              </w:rPr>
            </w:pPr>
            <w:r>
              <w:rPr>
                <w:rFonts w:ascii="Times New Roman" w:hAnsi="Times New Roman"/>
                <w:b/>
                <w:lang w:val="sr-Cyrl-RS"/>
              </w:rPr>
              <w:lastRenderedPageBreak/>
              <w:t xml:space="preserve">3. </w:t>
            </w:r>
            <w:r w:rsidR="00126481" w:rsidRPr="00802CB0">
              <w:rPr>
                <w:rFonts w:ascii="Times New Roman" w:hAnsi="Times New Roman"/>
                <w:b/>
              </w:rPr>
              <w:t>ЧЕТВОРОСЛОЈНИ МОДЕЛ ПРИСТУПА КОНТРОЛИ</w:t>
            </w:r>
          </w:p>
          <w:p w:rsidR="00126481" w:rsidRPr="00802CB0" w:rsidRDefault="00126481" w:rsidP="00802CB0">
            <w:pPr>
              <w:pStyle w:val="NoSpacing"/>
              <w:jc w:val="center"/>
              <w:rPr>
                <w:rFonts w:ascii="Times New Roman" w:hAnsi="Times New Roman"/>
                <w:b/>
              </w:rPr>
            </w:pPr>
            <w:r w:rsidRPr="00802CB0">
              <w:rPr>
                <w:rFonts w:ascii="Times New Roman" w:hAnsi="Times New Roman"/>
                <w:b/>
              </w:rPr>
              <w:t>3.1 MЕРЕ КОНТРОЛЕ У ПОДРУЧЈУ СЛОБОДЕ КРЕТАЊА, УКЉУЧУЈУЋИ И ВРАЋАЊЕ ЛИЦА</w:t>
            </w:r>
          </w:p>
          <w:p w:rsidR="00126481" w:rsidRPr="00802CB0" w:rsidRDefault="00126481" w:rsidP="00802CB0">
            <w:pPr>
              <w:pStyle w:val="NoSpacing"/>
              <w:jc w:val="center"/>
              <w:rPr>
                <w:rFonts w:ascii="Times New Roman" w:hAnsi="Times New Roman"/>
                <w:b/>
              </w:rPr>
            </w:pPr>
          </w:p>
          <w:p w:rsidR="00126481" w:rsidRPr="00802CB0" w:rsidRDefault="00126481" w:rsidP="00802CB0">
            <w:pPr>
              <w:spacing w:after="0" w:line="240" w:lineRule="auto"/>
              <w:jc w:val="both"/>
              <w:rPr>
                <w:rFonts w:ascii="Times New Roman" w:hAnsi="Times New Roman"/>
              </w:rPr>
            </w:pPr>
            <w:r w:rsidRPr="00802CB0">
              <w:rPr>
                <w:rFonts w:ascii="Times New Roman" w:hAnsi="Times New Roman"/>
              </w:rPr>
              <w:t>Стратегијом интегрисаног управљања границом у Републици Србији 2017-2020 дате су стратешке смернице и мере које се односе на принудни повратак, док су мере и активности, у вези са асистираним добровољним повратком обухваћене Стратегијом супротстављања ирегуларним миграцијама у Републици Србији за период од 2018. до 2020. године („Службени гласник РС”, број 105/18).</w:t>
            </w:r>
          </w:p>
          <w:p w:rsidR="00126481" w:rsidRPr="00802CB0" w:rsidRDefault="00126481" w:rsidP="00802CB0">
            <w:pPr>
              <w:spacing w:after="0" w:line="240" w:lineRule="auto"/>
              <w:jc w:val="both"/>
              <w:rPr>
                <w:rFonts w:ascii="Times New Roman" w:hAnsi="Times New Roman"/>
                <w:color w:val="FF0000"/>
              </w:rPr>
            </w:pPr>
          </w:p>
          <w:p w:rsidR="00126481" w:rsidRPr="00802CB0" w:rsidRDefault="00126481" w:rsidP="00802CB0">
            <w:pPr>
              <w:spacing w:after="0" w:line="240" w:lineRule="auto"/>
              <w:jc w:val="both"/>
              <w:rPr>
                <w:rFonts w:ascii="Times New Roman" w:hAnsi="Times New Roman"/>
                <w:b/>
                <w:szCs w:val="24"/>
                <w:u w:val="single"/>
              </w:rPr>
            </w:pPr>
            <w:r w:rsidRPr="00802CB0">
              <w:rPr>
                <w:rFonts w:ascii="Times New Roman" w:hAnsi="Times New Roman"/>
                <w:b/>
                <w:szCs w:val="24"/>
                <w:u w:val="single"/>
              </w:rPr>
              <w:t>Успостављање система принудног повратка миграната</w:t>
            </w:r>
          </w:p>
          <w:p w:rsidR="00126481" w:rsidRPr="00802CB0" w:rsidRDefault="00126481" w:rsidP="00802CB0">
            <w:pPr>
              <w:pStyle w:val="NoSpacing"/>
              <w:jc w:val="both"/>
              <w:rPr>
                <w:rFonts w:ascii="Times New Roman" w:hAnsi="Times New Roman"/>
              </w:rPr>
            </w:pPr>
            <w:r w:rsidRPr="00802CB0">
              <w:rPr>
                <w:rFonts w:ascii="Times New Roman" w:hAnsi="Times New Roman"/>
                <w:szCs w:val="24"/>
              </w:rPr>
              <w:t xml:space="preserve">У току 2016. године од стране агенције EBCGA извршена је обука полицијских службеника </w:t>
            </w:r>
            <w:r w:rsidRPr="00802CB0">
              <w:rPr>
                <w:rFonts w:ascii="Times New Roman" w:hAnsi="Times New Roman"/>
              </w:rPr>
              <w:t>Управе граничне полиције</w:t>
            </w:r>
            <w:r w:rsidRPr="00802CB0">
              <w:rPr>
                <w:rFonts w:ascii="Times New Roman" w:hAnsi="Times New Roman"/>
                <w:szCs w:val="24"/>
              </w:rPr>
              <w:t xml:space="preserve"> из наведене области. У току 2017. године реализован је први национални тренинг под надзором агенције EBCGA. Обучено је 25 полицијских службеника и два тренера.</w:t>
            </w:r>
          </w:p>
          <w:p w:rsidR="00126481" w:rsidRPr="00802CB0" w:rsidRDefault="00126481" w:rsidP="00802CB0">
            <w:pPr>
              <w:spacing w:after="0" w:line="240" w:lineRule="auto"/>
              <w:jc w:val="both"/>
              <w:rPr>
                <w:rFonts w:ascii="Times New Roman" w:hAnsi="Times New Roman"/>
                <w:sz w:val="20"/>
                <w:szCs w:val="20"/>
              </w:rPr>
            </w:pPr>
            <w:r w:rsidRPr="00802CB0">
              <w:rPr>
                <w:rFonts w:ascii="Times New Roman" w:hAnsi="Times New Roman"/>
                <w:szCs w:val="24"/>
              </w:rPr>
              <w:t>У току октобра 2018. године покренута је иницијатива за израду Плана и програма специјалистичке обуке за службене пратиоце у операцијама повратка путем копна и ваздуха.</w:t>
            </w:r>
          </w:p>
        </w:tc>
      </w:tr>
      <w:tr w:rsidR="00126481" w:rsidRPr="00802CB0" w:rsidTr="00802CB0">
        <w:tc>
          <w:tcPr>
            <w:tcW w:w="14601" w:type="dxa"/>
          </w:tcPr>
          <w:p w:rsidR="00126481" w:rsidRPr="00802CB0" w:rsidRDefault="00126481" w:rsidP="00802CB0">
            <w:pPr>
              <w:pStyle w:val="NoSpacing"/>
              <w:jc w:val="center"/>
              <w:rPr>
                <w:rFonts w:ascii="Times New Roman" w:hAnsi="Times New Roman"/>
                <w:b/>
              </w:rPr>
            </w:pPr>
            <w:r w:rsidRPr="00802CB0">
              <w:rPr>
                <w:rFonts w:ascii="Times New Roman" w:hAnsi="Times New Roman"/>
                <w:b/>
              </w:rPr>
              <w:lastRenderedPageBreak/>
              <w:t>3.2 ГРАНИЧНА, ЦАРИНСКА И ИНСПЕКЦИЈСКА КОНТРОЛА</w:t>
            </w:r>
          </w:p>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Предузимање мера заштите здравља грађана и животне средине</w:t>
            </w:r>
          </w:p>
          <w:p w:rsidR="00126481" w:rsidRPr="00802CB0" w:rsidRDefault="00126481" w:rsidP="00802CB0">
            <w:pPr>
              <w:pStyle w:val="NoSpacing"/>
              <w:jc w:val="both"/>
              <w:rPr>
                <w:rFonts w:ascii="Times New Roman" w:hAnsi="Times New Roman"/>
              </w:rPr>
            </w:pPr>
            <w:r w:rsidRPr="00802CB0">
              <w:rPr>
                <w:rFonts w:ascii="Times New Roman" w:hAnsi="Times New Roman"/>
              </w:rPr>
              <w:t>Гранична ветеринарска инспекција ефикасно врши контролу робе и животиња на граничним прелазима на којима постоји организована ветеринарско - санитарна контрола и то у складу са важећим прописима.</w:t>
            </w:r>
          </w:p>
          <w:p w:rsidR="00126481" w:rsidRPr="00802CB0" w:rsidRDefault="00126481" w:rsidP="00802CB0">
            <w:pPr>
              <w:pStyle w:val="NoSpacing"/>
              <w:jc w:val="both"/>
              <w:rPr>
                <w:rFonts w:ascii="Times New Roman" w:hAnsi="Times New Roman"/>
              </w:rPr>
            </w:pPr>
            <w:r w:rsidRPr="00802CB0">
              <w:rPr>
                <w:rFonts w:ascii="Times New Roman" w:hAnsi="Times New Roman"/>
              </w:rPr>
              <w:t>Надлежност у контроли је подељења у складу са чланом 12. Закона о безбедности хране („Службени гласник РС”, број 41/09).</w:t>
            </w: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Гранична ветеринарска инспекција током 2017. године извршила је 39.824 прегледа пошиљки (контрола), које подлежу ветеринарско- санитарној контроли на осам друмских прелаза, шест железничких прелаза, два речна прелаза и једног ваздушног прелаза на којима се врши ветеринарско - санитарна контрола увоза и транзита. </w:t>
            </w:r>
          </w:p>
          <w:p w:rsidR="00126481" w:rsidRPr="00802CB0" w:rsidRDefault="00126481" w:rsidP="00802CB0">
            <w:pPr>
              <w:pStyle w:val="NoSpacing"/>
              <w:jc w:val="both"/>
              <w:rPr>
                <w:rFonts w:ascii="Times New Roman" w:hAnsi="Times New Roman"/>
              </w:rPr>
            </w:pPr>
            <w:r w:rsidRPr="00802CB0">
              <w:rPr>
                <w:rFonts w:ascii="Times New Roman" w:hAnsi="Times New Roman"/>
              </w:rPr>
              <w:t>Током 2017. године било је 11 забрана увоза живих животиња, 86 забрана увоза производа животињског порекла и 14 забрана транзита производа животињског порекла.</w:t>
            </w:r>
          </w:p>
          <w:p w:rsidR="00126481" w:rsidRPr="00802CB0" w:rsidRDefault="00126481" w:rsidP="00802CB0">
            <w:pPr>
              <w:pStyle w:val="NoSpacing"/>
              <w:jc w:val="both"/>
              <w:rPr>
                <w:rFonts w:ascii="Times New Roman" w:hAnsi="Times New Roman"/>
              </w:rPr>
            </w:pPr>
            <w:r w:rsidRPr="00802CB0">
              <w:rPr>
                <w:rFonts w:ascii="Times New Roman" w:hAnsi="Times New Roman"/>
              </w:rPr>
              <w:t>Гранична ветеринарска инспекција је током 2018. године извршила 45.091 прегледа пошиљки (контрола) које подлежу ветеринарској санитарној контроли на осам друмских прелаза, шест железничких пре</w:t>
            </w:r>
            <w:r w:rsidR="008E4601" w:rsidRPr="00802CB0">
              <w:rPr>
                <w:rFonts w:ascii="Times New Roman" w:hAnsi="Times New Roman"/>
              </w:rPr>
              <w:t>лаза, два речна прелаза и једном ваздушном прелазу на којем</w:t>
            </w:r>
            <w:r w:rsidRPr="00802CB0">
              <w:rPr>
                <w:rFonts w:ascii="Times New Roman" w:hAnsi="Times New Roman"/>
              </w:rPr>
              <w:t xml:space="preserve"> се врши ветеринарско - санитарна контрола увоза и транзита. </w:t>
            </w:r>
          </w:p>
          <w:p w:rsidR="00126481" w:rsidRPr="00802CB0" w:rsidRDefault="00126481" w:rsidP="00802CB0">
            <w:pPr>
              <w:pStyle w:val="NoSpacing"/>
              <w:jc w:val="both"/>
              <w:rPr>
                <w:rFonts w:ascii="Times New Roman" w:hAnsi="Times New Roman"/>
              </w:rPr>
            </w:pPr>
            <w:r w:rsidRPr="00802CB0">
              <w:rPr>
                <w:rFonts w:ascii="Times New Roman" w:hAnsi="Times New Roman"/>
              </w:rPr>
              <w:t>У наведеном периоду изречене су 187 забрана увоза пошиљака и 19 забрана транзита пошиљака.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Гранична фитосанитарна инспекција ефикасно врши контролу: биља, биљних производа, средстава за заштиту биља, средстава за исхрану биља, безбедности хране биљног и мешовитог порекла, присуства ГМО код пошиљака биља и контролу присуства радиоактивне контаминације код биља и средстава за исхрану биља на граничним прелазима на којима постоји организована фитосанитарна контрола и то у складу са важећим прописима. Контрола се обавља на 10 друмских, осам железничких, два речна и једним ваздушним граничним прелазом.</w:t>
            </w:r>
          </w:p>
          <w:p w:rsidR="00126481" w:rsidRPr="00802CB0" w:rsidRDefault="00126481" w:rsidP="00802CB0">
            <w:pPr>
              <w:pStyle w:val="NoSpacing"/>
              <w:jc w:val="both"/>
              <w:rPr>
                <w:rFonts w:ascii="Times New Roman" w:hAnsi="Times New Roman"/>
              </w:rPr>
            </w:pPr>
            <w:r w:rsidRPr="00802CB0">
              <w:rPr>
                <w:rFonts w:ascii="Times New Roman" w:hAnsi="Times New Roman"/>
              </w:rPr>
              <w:t>У 2017. години гранични фитосанитарни инспектори су извршили 70.470 контрола пошиљака биља, биљних производа, средстава за заштиту и исхрану биља. У 299 контрола су донета решења о забрани увоза и наређене мере ограничења (враћање пошиљака или уништења).</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од 1. јануара до 30. новембра 2018. године, гранични фитосанитарни инспектори су извршили 61.462 контроле и донето је 294 решења о забрани увоза и наређене су мере ограничења.</w:t>
            </w:r>
          </w:p>
          <w:p w:rsidR="00126481" w:rsidRPr="00802CB0" w:rsidRDefault="00126481" w:rsidP="00802CB0">
            <w:pPr>
              <w:pStyle w:val="NoSpacing"/>
              <w:jc w:val="both"/>
              <w:rPr>
                <w:rFonts w:ascii="Times New Roman" w:hAnsi="Times New Roman"/>
              </w:rPr>
            </w:pPr>
          </w:p>
          <w:p w:rsidR="00126481" w:rsidRPr="00802CB0" w:rsidRDefault="00126481" w:rsidP="00802CB0">
            <w:pPr>
              <w:spacing w:after="0" w:line="240" w:lineRule="auto"/>
              <w:jc w:val="both"/>
              <w:rPr>
                <w:rFonts w:ascii="Times New Roman" w:hAnsi="Times New Roman"/>
              </w:rPr>
            </w:pPr>
            <w:r w:rsidRPr="00802CB0">
              <w:rPr>
                <w:rFonts w:ascii="Times New Roman" w:hAnsi="Times New Roman"/>
              </w:rPr>
              <w:lastRenderedPageBreak/>
              <w:t xml:space="preserve">Гранична санитарна инспекција Министарства здравља током 2017. </w:t>
            </w:r>
            <w:r w:rsidR="00532E15" w:rsidRPr="00802CB0">
              <w:rPr>
                <w:rFonts w:ascii="Times New Roman" w:hAnsi="Times New Roman"/>
              </w:rPr>
              <w:t xml:space="preserve"> </w:t>
            </w:r>
            <w:r w:rsidRPr="00802CB0">
              <w:rPr>
                <w:rFonts w:ascii="Times New Roman" w:hAnsi="Times New Roman"/>
              </w:rPr>
              <w:t xml:space="preserve">године  извршила је контролу 16.826 ваздухоплова домаћих и страних авиокомпанија (8.093 ваздухоплова домаћих авиокомпанија и 8.733 ваздухоплова страних авиокомпанија). На граничним прелазима санитарни инспектори су извршили контролу над 1.231.795 путника (679.382 домаћа и 552.413 страних држављана). Укупно 885 лица је решењем донетим у првостепеном управном поступку стављено под здравствени надзор у складу са Законом о заштити становништва од заразних болести („Службени гласник РС”, број 15/16) и Међународним здравственим правилником (2005) ради праћења здравственог стања на колеру и маларију, и то 755 лица на колеру, 718 лица на маларију и 69 лица на друге заразне болести. </w:t>
            </w:r>
          </w:p>
          <w:p w:rsidR="00126481" w:rsidRPr="00802CB0" w:rsidRDefault="00126481" w:rsidP="00802CB0">
            <w:pPr>
              <w:spacing w:after="0" w:line="240" w:lineRule="auto"/>
              <w:jc w:val="both"/>
              <w:rPr>
                <w:rFonts w:ascii="Times New Roman" w:hAnsi="Times New Roman"/>
              </w:rPr>
            </w:pPr>
            <w:r w:rsidRPr="00802CB0">
              <w:rPr>
                <w:rFonts w:ascii="Times New Roman" w:hAnsi="Times New Roman"/>
              </w:rPr>
              <w:t xml:space="preserve">Током 2018. године, гранична санитарна инспекција извршила је контролу 31.172 ваздухоплова домаћих и страних авиокомпанија (15.520 ваздухоплова домаћих авиокомпанија и 15.652 ваздухоплова страних авиокомпанија). На граничним прелазима санитарни инспектори су извршили контролу над 1.634.872 путника (897.586 домаћих и 737.286 страних држављана). Укупно 540 лица је решењем донетим у првостепеном управном поступку стављено под здравствени надзор у складу са Законом о заштити становништва од заразних болести и Међународним здравственим правилником (2005), ради праћења здравственог стања на колеру и маларију, и то 510 лица на колеру, 521 лице на маларију и 161 лице на друге заразне болести. </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Предузимање мера за заштиту финансијских, економских и безбедносних интереса</w:t>
            </w:r>
          </w:p>
          <w:p w:rsidR="00126481" w:rsidRPr="00802CB0" w:rsidRDefault="00126481" w:rsidP="00802CB0">
            <w:pPr>
              <w:pStyle w:val="NoSpacing"/>
              <w:jc w:val="both"/>
              <w:rPr>
                <w:rFonts w:ascii="Times New Roman" w:hAnsi="Times New Roman"/>
              </w:rPr>
            </w:pPr>
            <w:r w:rsidRPr="00802CB0">
              <w:rPr>
                <w:rFonts w:ascii="Times New Roman" w:hAnsi="Times New Roman"/>
                <w:b/>
              </w:rPr>
              <w:t xml:space="preserve">Министарство финансија-Управа царина </w:t>
            </w:r>
            <w:r w:rsidRPr="00802CB0">
              <w:rPr>
                <w:rFonts w:ascii="Times New Roman" w:hAnsi="Times New Roman"/>
              </w:rPr>
              <w:t>извршила је 492 контроле у периоду од 1. јануара до 1. новембра 2018.године.</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од 1. јануара до 1. новембра 2018. године, обезбеђене су 24 обуке у којима је учествовало 73 службеника.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Успостављање нормативног оквира за контролу недозвољеног промета радиоактивних и нуклеарних материјала на граници и контроли радиоактивности роба при увозу, извозу и транзиту</w:t>
            </w:r>
          </w:p>
          <w:p w:rsidR="00126481" w:rsidRPr="00802CB0" w:rsidRDefault="00126481" w:rsidP="00802CB0">
            <w:pPr>
              <w:pStyle w:val="NoSpacing"/>
              <w:jc w:val="both"/>
              <w:rPr>
                <w:rFonts w:ascii="Times New Roman" w:hAnsi="Times New Roman"/>
              </w:rPr>
            </w:pPr>
            <w:r w:rsidRPr="00802CB0">
              <w:rPr>
                <w:rFonts w:ascii="Times New Roman" w:hAnsi="Times New Roman"/>
              </w:rPr>
              <w:t>Правилник о контроли ради спречавања недозвољеног промета радиоактивних и нуклеарних материјала на граници и контроли радиоактивности роба при увозу, извозу и транзиту није усвојен, због припреме предлога Закона о радијационој и нуклеарној сигурности и безбедности. Предвиђени рок за доношење је четврти квартал 2019. године.</w:t>
            </w:r>
          </w:p>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Побољшање и наставак унапређења информационих система</w:t>
            </w:r>
          </w:p>
          <w:p w:rsidR="00126481" w:rsidRPr="00802CB0" w:rsidRDefault="00126481" w:rsidP="00802CB0">
            <w:pPr>
              <w:pStyle w:val="NoSpacing"/>
              <w:jc w:val="both"/>
              <w:rPr>
                <w:rFonts w:ascii="Times New Roman" w:hAnsi="Times New Roman"/>
              </w:rPr>
            </w:pPr>
            <w:r w:rsidRPr="00802CB0">
              <w:rPr>
                <w:rFonts w:ascii="Times New Roman" w:hAnsi="Times New Roman"/>
              </w:rPr>
              <w:t>Министарство финансија – Управа царина је у периоду од 1. јануара до 1. новембра 2018. године набавила следећу опрему:</w:t>
            </w:r>
          </w:p>
          <w:p w:rsidR="00126481" w:rsidRPr="00802CB0" w:rsidRDefault="00126481" w:rsidP="00802CB0">
            <w:pPr>
              <w:pStyle w:val="NoSpacing"/>
              <w:jc w:val="both"/>
              <w:rPr>
                <w:rFonts w:ascii="Times New Roman" w:hAnsi="Times New Roman"/>
              </w:rPr>
            </w:pPr>
            <w:r w:rsidRPr="00802CB0">
              <w:rPr>
                <w:rFonts w:ascii="Times New Roman" w:hAnsi="Times New Roman"/>
              </w:rPr>
              <w:t>десктоп рачунари -  655 комада, лаптоп рачунари  - 15 комада, thin client радних станица - 250 комада, УПС уређаја - 15 комада, ИП телефона  - 324 комада, рутера - 74 комада, свичева - 166 комада, Firewall - 2 комада.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Успоставити видео надзор у царинским испоставама и на граничним прелазима са централним снимачем сигнала у циљу спровођења царинске контроле</w:t>
            </w:r>
          </w:p>
          <w:p w:rsidR="00126481" w:rsidRDefault="00126481" w:rsidP="00802CB0">
            <w:pPr>
              <w:pStyle w:val="NoSpacing"/>
              <w:jc w:val="both"/>
              <w:rPr>
                <w:rFonts w:ascii="Times New Roman" w:hAnsi="Times New Roman"/>
                <w:b/>
                <w:u w:val="single"/>
              </w:rPr>
            </w:pPr>
          </w:p>
          <w:p w:rsidR="005326B7" w:rsidRPr="00802CB0" w:rsidRDefault="005326B7" w:rsidP="00802CB0">
            <w:pPr>
              <w:pStyle w:val="NoSpacing"/>
              <w:jc w:val="both"/>
              <w:rPr>
                <w:rFonts w:ascii="Times New Roman" w:hAnsi="Times New Roman"/>
                <w:b/>
                <w:u w:val="single"/>
              </w:rPr>
            </w:pPr>
          </w:p>
          <w:p w:rsidR="00126481" w:rsidRPr="00802CB0" w:rsidRDefault="00126481" w:rsidP="00802CB0">
            <w:pPr>
              <w:pStyle w:val="NoSpacing"/>
              <w:jc w:val="both"/>
              <w:rPr>
                <w:rFonts w:ascii="Times New Roman" w:hAnsi="Times New Roman"/>
              </w:rPr>
            </w:pPr>
            <w:r w:rsidRPr="00802CB0">
              <w:rPr>
                <w:rFonts w:ascii="Times New Roman" w:hAnsi="Times New Roman"/>
              </w:rPr>
              <w:lastRenderedPageBreak/>
              <w:t>На састанку одржаном 7. јуна 2018. године, на коме су присуствовали полицијски службеници Управе граничне полиције, Сектора за аналитику, телекомуникационе и информационе технологије и представници Управе царина, закључено је да не постоје правне препреке за успостављање заједничког система видео надзора. Тренутне препреке за успостављање поменутог система су техничке природе, где су представници Сектора за аналитику, телекомуникационе и информационе технологије предочили да ће се почетком 2019. године стећи технички услови за успостављање заједничког система видео надзора.</w:t>
            </w:r>
          </w:p>
        </w:tc>
      </w:tr>
      <w:tr w:rsidR="00126481" w:rsidRPr="00802CB0" w:rsidTr="00802CB0">
        <w:tc>
          <w:tcPr>
            <w:tcW w:w="14601" w:type="dxa"/>
          </w:tcPr>
          <w:p w:rsidR="00126481" w:rsidRPr="00802CB0" w:rsidRDefault="00126481" w:rsidP="00802CB0">
            <w:pPr>
              <w:pStyle w:val="NoSpacing"/>
              <w:jc w:val="center"/>
              <w:rPr>
                <w:rFonts w:ascii="Times New Roman" w:hAnsi="Times New Roman"/>
                <w:b/>
              </w:rPr>
            </w:pPr>
            <w:r w:rsidRPr="00802CB0">
              <w:rPr>
                <w:rFonts w:ascii="Times New Roman" w:hAnsi="Times New Roman"/>
                <w:b/>
              </w:rPr>
              <w:lastRenderedPageBreak/>
              <w:t>3.3 САРАДЊА СА СУСЕДНИМ ЗЕМЉАМА</w:t>
            </w:r>
          </w:p>
          <w:p w:rsidR="00126481" w:rsidRPr="00802CB0" w:rsidRDefault="00126481" w:rsidP="00802CB0">
            <w:pPr>
              <w:pStyle w:val="NoSpacing"/>
              <w:jc w:val="both"/>
              <w:rPr>
                <w:rFonts w:ascii="Times New Roman" w:hAnsi="Times New Roman"/>
                <w:b/>
                <w:color w:val="FF0000"/>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Имплементација Kонвенције о полицијској сарадњи у Југоисточној Европи</w:t>
            </w:r>
          </w:p>
          <w:p w:rsidR="00126481" w:rsidRPr="00802CB0" w:rsidRDefault="00126481" w:rsidP="00802CB0">
            <w:pPr>
              <w:pStyle w:val="NoSpacing"/>
              <w:jc w:val="both"/>
              <w:rPr>
                <w:rFonts w:ascii="Times New Roman" w:hAnsi="Times New Roman"/>
              </w:rPr>
            </w:pPr>
            <w:r w:rsidRPr="00802CB0">
              <w:rPr>
                <w:rFonts w:ascii="Times New Roman" w:hAnsi="Times New Roman"/>
              </w:rPr>
              <w:t>У претходном периоду спроведене су обуке за полицијске службенике граничне полиције у вези са имплементацијом наведене конвенције, који учествују у заједничким/мешовитим патролама и за полицијске службенике који обављају послове и задатке у заједничким контакт канцеларијама/центрима.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Протокол о обављању заједничких патрола</w:t>
            </w:r>
            <w:r w:rsidRPr="00802CB0">
              <w:rPr>
                <w:rFonts w:ascii="Times New Roman" w:hAnsi="Times New Roman"/>
              </w:rPr>
              <w:t xml:space="preserve"> потписан је између Републике Србије и Републике Хрватске. У децембру 2017. године и јануару 2018. године, одржана су два састанка представника граничних полиција две државе. Одржане су обуке неопходне за функционисање заједничких патрола, за укупно 48 полицијских службеника, по 24 полицијска службеника са обе стране. Очекује се почетак реализације.</w:t>
            </w:r>
          </w:p>
          <w:p w:rsidR="00454744" w:rsidRPr="00802CB0" w:rsidRDefault="00454744"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Северна Македонија</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реализовано је укупно 108 мешовитих патрола, (54 на територији  Македоније и 54 на територији Републике Србије).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јануар - октобар 2018. године,  реализовано је укупно 90 мешовитих патрола, (45 на територији Македоније и 45 на територији Републике Србије).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Мађарска</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реализовано је укупно 429 мешовитих патрола (214 на територији Мађарске и 215 на територији Републике Србије).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јануар - октобар 2018. године, реализовано је укупно 282 мешовите патроле (139 на територији Мађарске и 144 на територији  Републике Србије).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Република Бугарска</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реализовано је укупно 272 мешовите патроле, (136 на територији Републике Бугарске и 136 на територији Републике Србије).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јануар - октобар 2018. године, реализовано је укупно 309 мешовитих патрола, ( 152 на територији Републике Бугарске и 157 на територији Републике Србије).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Румунија</w:t>
            </w:r>
          </w:p>
          <w:p w:rsidR="00126481" w:rsidRPr="00802CB0" w:rsidRDefault="00126481" w:rsidP="00802CB0">
            <w:pPr>
              <w:pStyle w:val="NoSpacing"/>
              <w:jc w:val="both"/>
              <w:rPr>
                <w:rFonts w:ascii="Times New Roman" w:hAnsi="Times New Roman"/>
              </w:rPr>
            </w:pPr>
            <w:r w:rsidRPr="00802CB0">
              <w:rPr>
                <w:rFonts w:ascii="Times New Roman" w:hAnsi="Times New Roman"/>
              </w:rPr>
              <w:lastRenderedPageBreak/>
              <w:t>У току 2017. године, спроведено је укупно 176 мешовитих патрола (88 на територији Румуније и 88 на територији Републике Србије).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јануар-октобар 2018. године, спроведено је укупно 140 мешовитих патрола (70 на територији Румуније и 70 на територији Републике Србије).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Црна Гора</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планирано је 216 мешовитих патрола од којих је реализовано 211 патрола (106 на територији Црне Горе и 105 на територији Републике Србије).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јануар - октобар 2018. године, реализовано је укупно 183 мешовита патрола (91 на територији Црне Горе и 92 на територији Републике Србије).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Босна и Херцеговина </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реализовано је укупно 139 заједничк</w:t>
            </w:r>
            <w:r w:rsidR="00BF1576">
              <w:rPr>
                <w:rFonts w:ascii="Times New Roman" w:hAnsi="Times New Roman"/>
              </w:rPr>
              <w:t>их патрола (74 на територији Босне и Херцеговине</w:t>
            </w:r>
            <w:r w:rsidRPr="00802CB0">
              <w:rPr>
                <w:rFonts w:ascii="Times New Roman" w:hAnsi="Times New Roman"/>
              </w:rPr>
              <w:t>, од којих су две биле ванредне и 65 на територији Републике Србије).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периоду јануар - октобар 2018. године, реализовано је укупно 558 мешовитих патрола, (на 509 на територији  БиХ и 49 на територији Републике Србије).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Припрема, израда, ревизија и имплементација аката донетих на основу споразума о полицијској сарадњи</w:t>
            </w:r>
          </w:p>
          <w:p w:rsidR="00126481" w:rsidRPr="00802CB0" w:rsidRDefault="00126481" w:rsidP="00802CB0">
            <w:pPr>
              <w:pStyle w:val="NoSpacing"/>
              <w:jc w:val="both"/>
              <w:rPr>
                <w:rFonts w:ascii="Times New Roman" w:hAnsi="Times New Roman"/>
              </w:rPr>
            </w:pPr>
            <w:r w:rsidRPr="00802CB0">
              <w:rPr>
                <w:rFonts w:ascii="Times New Roman" w:hAnsi="Times New Roman"/>
              </w:rPr>
              <w:t>17. заседање Савета Центра за спровођење закона у Југоисточној Европи (SELEC – Southeast European Law Enforcement Center), 30. маја 2017. године.</w:t>
            </w:r>
          </w:p>
          <w:p w:rsidR="00126481" w:rsidRPr="00802CB0" w:rsidRDefault="00126481" w:rsidP="00802CB0">
            <w:pPr>
              <w:pStyle w:val="NoSpacing"/>
              <w:jc w:val="both"/>
              <w:rPr>
                <w:rFonts w:ascii="Times New Roman" w:hAnsi="Times New Roman"/>
              </w:rPr>
            </w:pPr>
            <w:r w:rsidRPr="00802CB0">
              <w:rPr>
                <w:rFonts w:ascii="Times New Roman" w:hAnsi="Times New Roman"/>
              </w:rPr>
              <w:t>18. састанaк SELEC (Центар за спровођење закона у Југоисточној Европи), Радне групе за борбу против кријумчарења и царинских превара, у организацији SELEC Секретаријата, у седишту SELEC-а, 18. април 2018.године.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Сарадња кроз рад у заједничким контакт центрима:</w:t>
            </w:r>
          </w:p>
          <w:p w:rsidR="00126481" w:rsidRPr="00802CB0" w:rsidRDefault="00126481" w:rsidP="00802CB0">
            <w:pPr>
              <w:pStyle w:val="NoSpacing"/>
              <w:jc w:val="both"/>
              <w:rPr>
                <w:rFonts w:ascii="Times New Roman" w:hAnsi="Times New Roman"/>
              </w:rPr>
            </w:pPr>
            <w:r w:rsidRPr="00802CB0">
              <w:rPr>
                <w:rFonts w:ascii="Times New Roman" w:hAnsi="Times New Roman"/>
              </w:rPr>
              <w:t>Заједнички контакт центри успостављени су са Мађарском, Републиком Хрватском, Републиком Бугарском, Румунијом, Северном  Македонијом и Трилатерални центар са Црном Гором и Босном и Херцеговином. Састанци се одржавају месечно на регионалном нивоу.</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Северна Македонија</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размењен је укупно 61 захтев, док је до трећег квартала 2018. године размењено 229 захтева;</w:t>
            </w:r>
          </w:p>
          <w:p w:rsidR="00126481" w:rsidRPr="00802CB0" w:rsidRDefault="00126481" w:rsidP="00802CB0">
            <w:pPr>
              <w:pStyle w:val="NoSpacing"/>
              <w:jc w:val="both"/>
              <w:rPr>
                <w:rFonts w:ascii="Times New Roman" w:hAnsi="Times New Roman"/>
              </w:rPr>
            </w:pPr>
            <w:r w:rsidRPr="00802CB0">
              <w:rPr>
                <w:rFonts w:ascii="Times New Roman" w:hAnsi="Times New Roman"/>
              </w:rPr>
              <w:t>Мађарска</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размењено је укупно 362 захтева, док је до трећег квартала 2018. године размењено 273 захтева;</w:t>
            </w:r>
          </w:p>
          <w:p w:rsidR="00126481" w:rsidRDefault="00126481" w:rsidP="00802CB0">
            <w:pPr>
              <w:pStyle w:val="NoSpacing"/>
              <w:jc w:val="both"/>
              <w:rPr>
                <w:rFonts w:ascii="Times New Roman" w:hAnsi="Times New Roman"/>
              </w:rPr>
            </w:pPr>
            <w:r w:rsidRPr="00802CB0">
              <w:rPr>
                <w:rFonts w:ascii="Times New Roman" w:hAnsi="Times New Roman"/>
              </w:rPr>
              <w:t>Република Бугарска</w:t>
            </w:r>
            <w:r w:rsidRPr="00802CB0">
              <w:rPr>
                <w:rFonts w:ascii="Times New Roman" w:hAnsi="Times New Roman"/>
              </w:rPr>
              <w:tab/>
            </w:r>
          </w:p>
          <w:p w:rsidR="00AB3B65" w:rsidRPr="00802CB0" w:rsidRDefault="00AB3B65"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размењен је укупно 161 захтев,  док је до трећег квартала 2018. године размењено 157 захтева;</w:t>
            </w:r>
          </w:p>
          <w:p w:rsidR="00126481" w:rsidRPr="00802CB0" w:rsidRDefault="00126481" w:rsidP="00802CB0">
            <w:pPr>
              <w:pStyle w:val="NoSpacing"/>
              <w:jc w:val="both"/>
              <w:rPr>
                <w:rFonts w:ascii="Times New Roman" w:hAnsi="Times New Roman"/>
              </w:rPr>
            </w:pPr>
            <w:r w:rsidRPr="00802CB0">
              <w:rPr>
                <w:rFonts w:ascii="Times New Roman" w:hAnsi="Times New Roman"/>
              </w:rPr>
              <w:lastRenderedPageBreak/>
              <w:t>Република Хрватска</w:t>
            </w:r>
            <w:r w:rsidRPr="00802CB0">
              <w:rPr>
                <w:rFonts w:ascii="Times New Roman" w:hAnsi="Times New Roman"/>
              </w:rPr>
              <w:tab/>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размењен је укупно 51 захтев,  док је до трећег квартала 2018. године размењено 39 захтева;</w:t>
            </w:r>
          </w:p>
          <w:p w:rsidR="00126481" w:rsidRPr="00802CB0" w:rsidRDefault="00126481" w:rsidP="00802CB0">
            <w:pPr>
              <w:pStyle w:val="NoSpacing"/>
              <w:jc w:val="both"/>
              <w:rPr>
                <w:rFonts w:ascii="Times New Roman" w:hAnsi="Times New Roman"/>
              </w:rPr>
            </w:pPr>
            <w:r w:rsidRPr="00802CB0">
              <w:rPr>
                <w:rFonts w:ascii="Times New Roman" w:hAnsi="Times New Roman"/>
              </w:rPr>
              <w:t>Румунија</w:t>
            </w:r>
            <w:r w:rsidRPr="00802CB0">
              <w:rPr>
                <w:rFonts w:ascii="Times New Roman" w:hAnsi="Times New Roman"/>
              </w:rPr>
              <w:tab/>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размењено је укупно 133 захтева, док је до трећег квартала 2018. године размењено 149 захтева;</w:t>
            </w:r>
          </w:p>
          <w:p w:rsidR="00126481" w:rsidRPr="00802CB0" w:rsidRDefault="00126481" w:rsidP="00802CB0">
            <w:pPr>
              <w:pStyle w:val="NoSpacing"/>
              <w:jc w:val="both"/>
              <w:rPr>
                <w:rFonts w:ascii="Times New Roman" w:hAnsi="Times New Roman"/>
              </w:rPr>
            </w:pPr>
            <w:r w:rsidRPr="00802CB0">
              <w:rPr>
                <w:rFonts w:ascii="Times New Roman" w:hAnsi="Times New Roman"/>
              </w:rPr>
              <w:t>Трилатерални Заједнички контакт центри са Црном Гором и Босном и Херцеговином:</w:t>
            </w:r>
          </w:p>
          <w:p w:rsidR="00126481" w:rsidRDefault="00126481" w:rsidP="00802CB0">
            <w:pPr>
              <w:pStyle w:val="NoSpacing"/>
              <w:jc w:val="both"/>
              <w:rPr>
                <w:rFonts w:ascii="Times New Roman" w:hAnsi="Times New Roman"/>
              </w:rPr>
            </w:pPr>
            <w:r w:rsidRPr="00802CB0">
              <w:rPr>
                <w:rFonts w:ascii="Times New Roman" w:hAnsi="Times New Roman"/>
              </w:rPr>
              <w:t>У току 2017. године, размењено је укупно 319 захтева,  док је до трећег квартала 2018. године размењено 430 захтева.</w:t>
            </w:r>
          </w:p>
          <w:p w:rsidR="000D75E3" w:rsidRPr="00802CB0" w:rsidRDefault="000D75E3"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Међународна царинска сарадња</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У периоду од 1.јануара до 1.новембра 2018. године укупно је разм</w:t>
            </w:r>
            <w:r w:rsidR="00F42E55">
              <w:rPr>
                <w:rFonts w:ascii="Times New Roman" w:hAnsi="Times New Roman"/>
              </w:rPr>
              <w:t>ењено 259 информација на међуна</w:t>
            </w:r>
            <w:r w:rsidRPr="00802CB0">
              <w:rPr>
                <w:rFonts w:ascii="Times New Roman" w:hAnsi="Times New Roman"/>
              </w:rPr>
              <w:t>родном нивоу (SELEC, Официри за везу, EULEX, Kaлотина, OLAF i др.);</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37. Заседању Комитета за контролу примене царинских прописа одржаном у Бриселу, од 18. до 24. марта 2018. године, у организацији СЦО;</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17. састанку SELEC Радне групе за борбу против кријумчарења и царинских превара у Букурешту, Румунијa, у периоду од 17. до 19. априла 2018. године;</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9. Регионалном састанку мреже експерата Југоисточне Европе за ватрено оружје SEEFEN у организацјији SEESAC, у периоду од 30. маја до 2. јуна 2018.године;</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Припремном састанку Европских контакт тачака за Операцију PANGEA XI, који је затим одржан у периоду од 30. до 31. маја 2018.</w:t>
            </w:r>
            <w:r w:rsidR="002A7540">
              <w:rPr>
                <w:rFonts w:ascii="Times New Roman" w:hAnsi="Times New Roman"/>
                <w:lang w:val="sr-Cyrl-RS"/>
              </w:rPr>
              <w:t xml:space="preserve"> </w:t>
            </w:r>
            <w:r w:rsidRPr="00802CB0">
              <w:rPr>
                <w:rFonts w:ascii="Times New Roman" w:hAnsi="Times New Roman"/>
              </w:rPr>
              <w:t>године  у  Бриселу, Белгија;</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 xml:space="preserve">Присуство Састанку UNIDOC/CEPOL TRAINING ASSEESMENT MISSION, одржаном у Београду, од 22. до 24. маја 2018. године, у организацији СЦО; </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22. Годишњем састанку RILO/NCPs, одржаном у периоду од 12. до 13. јуна 2018. године, у Братислави, Словачка;</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23. конференцији Радне групе за цигарете која је одржана у периоду од 10. до 13. септембра 2018. године у Софији, у организацији Европске комисије - ОLAF;</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Конференцији „Заједничка истрага у борби против трговине наркотицима и оружјем са фокусом на међународне аеродроме у ЕУ и ка њој”, која је одржана од 24. до 26. септембра 2018. године у Бечу, у организацији Аустријске националне јединице ЕUROPOL-а;</w:t>
            </w: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Европској конференцији шефова полиције ЕРСС 2018</w:t>
            </w:r>
            <w:r w:rsidR="002A7540">
              <w:rPr>
                <w:rFonts w:ascii="Times New Roman" w:hAnsi="Times New Roman"/>
                <w:lang w:val="sr-Cyrl-RS"/>
              </w:rPr>
              <w:t>. године</w:t>
            </w:r>
            <w:r w:rsidRPr="00802CB0">
              <w:rPr>
                <w:rFonts w:ascii="Times New Roman" w:hAnsi="Times New Roman"/>
              </w:rPr>
              <w:t xml:space="preserve"> у организацији Европол-а, у периоду од 25. до 27. септембра 2018. године;</w:t>
            </w:r>
          </w:p>
          <w:p w:rsidR="00126481" w:rsidRDefault="00126481" w:rsidP="00802CB0">
            <w:pPr>
              <w:pStyle w:val="NoSpacing"/>
              <w:numPr>
                <w:ilvl w:val="0"/>
                <w:numId w:val="13"/>
              </w:numPr>
              <w:jc w:val="both"/>
              <w:rPr>
                <w:rFonts w:ascii="Times New Roman" w:hAnsi="Times New Roman"/>
              </w:rPr>
            </w:pPr>
            <w:r w:rsidRPr="00802CB0">
              <w:rPr>
                <w:rFonts w:ascii="Times New Roman" w:hAnsi="Times New Roman"/>
              </w:rPr>
              <w:t>Присуство Конференцији „</w:t>
            </w:r>
            <w:r w:rsidR="0008337A">
              <w:rPr>
                <w:rFonts w:ascii="Times New Roman" w:hAnsi="Times New Roman"/>
              </w:rPr>
              <w:t>Даркнет истраге - заштита ЕUR-а</w:t>
            </w:r>
            <w:r w:rsidR="0008337A" w:rsidRPr="0008337A">
              <w:rPr>
                <w:rFonts w:ascii="Times New Roman" w:hAnsi="Times New Roman"/>
                <w:bCs/>
                <w:lang w:val="sr-Cyrl-CS"/>
              </w:rPr>
              <w:t>”</w:t>
            </w:r>
            <w:r w:rsidRPr="00802CB0">
              <w:rPr>
                <w:rFonts w:ascii="Times New Roman" w:hAnsi="Times New Roman"/>
              </w:rPr>
              <w:t>, одржаној у Бечу, која је одржана од 1. до 5. октобра 2018. године, у организацији аустријске националне јединице ЕUROPL-а;</w:t>
            </w:r>
          </w:p>
          <w:p w:rsidR="00AB3B65" w:rsidRPr="00802CB0" w:rsidRDefault="00AB3B65" w:rsidP="00836A79">
            <w:pPr>
              <w:pStyle w:val="NoSpacing"/>
              <w:ind w:left="1080"/>
              <w:jc w:val="both"/>
              <w:rPr>
                <w:rFonts w:ascii="Times New Roman" w:hAnsi="Times New Roman"/>
              </w:rPr>
            </w:pPr>
          </w:p>
          <w:p w:rsidR="00126481" w:rsidRPr="00802CB0" w:rsidRDefault="00126481" w:rsidP="00802CB0">
            <w:pPr>
              <w:pStyle w:val="NoSpacing"/>
              <w:numPr>
                <w:ilvl w:val="0"/>
                <w:numId w:val="13"/>
              </w:numPr>
              <w:jc w:val="both"/>
              <w:rPr>
                <w:rFonts w:ascii="Times New Roman" w:hAnsi="Times New Roman"/>
              </w:rPr>
            </w:pPr>
            <w:r w:rsidRPr="00802CB0">
              <w:rPr>
                <w:rFonts w:ascii="Times New Roman" w:hAnsi="Times New Roman"/>
              </w:rPr>
              <w:lastRenderedPageBreak/>
              <w:t>Присуство Регионалном састанку директора за спровођење прописа, контролу и обавештајне послове царинских администрација шест западних балканских земаља у организацији царинскe администрацијe БЈР Македоније, који је одржан у Велесу, БЈР Македонија, у периоду од 16. до 17. октобра 2018. године</w:t>
            </w:r>
            <w:r w:rsidRPr="00802CB0">
              <w:rPr>
                <w:rFonts w:ascii="Times New Roman" w:hAnsi="Times New Roman"/>
                <w:color w:val="FF0000"/>
              </w:rPr>
              <w:t>.</w:t>
            </w:r>
          </w:p>
          <w:p w:rsidR="00126481" w:rsidRPr="00802CB0" w:rsidRDefault="00126481" w:rsidP="00802CB0">
            <w:pPr>
              <w:pStyle w:val="NoSpacing"/>
              <w:ind w:left="360"/>
              <w:jc w:val="both"/>
              <w:rPr>
                <w:rFonts w:ascii="Times New Roman" w:hAnsi="Times New Roman"/>
              </w:rPr>
            </w:pPr>
          </w:p>
          <w:p w:rsidR="00126481" w:rsidRPr="00802CB0" w:rsidRDefault="00126481" w:rsidP="00802CB0">
            <w:pPr>
              <w:pStyle w:val="NoSpacing"/>
              <w:numPr>
                <w:ilvl w:val="0"/>
                <w:numId w:val="8"/>
              </w:numPr>
              <w:jc w:val="both"/>
              <w:rPr>
                <w:rFonts w:ascii="Times New Roman" w:hAnsi="Times New Roman"/>
              </w:rPr>
            </w:pPr>
            <w:r w:rsidRPr="00802CB0">
              <w:rPr>
                <w:rFonts w:ascii="Times New Roman" w:hAnsi="Times New Roman"/>
              </w:rPr>
              <w:t>Интердисциплинарна регионална радионица на тему ,,Веза између нелегалне трговине дрогом и трговине оружјем” у организацији</w:t>
            </w:r>
          </w:p>
          <w:p w:rsidR="00126481" w:rsidRPr="00802CB0" w:rsidRDefault="00126481" w:rsidP="00802CB0">
            <w:pPr>
              <w:pStyle w:val="NoSpacing"/>
              <w:ind w:left="720"/>
              <w:jc w:val="both"/>
              <w:rPr>
                <w:rFonts w:ascii="Times New Roman" w:hAnsi="Times New Roman"/>
              </w:rPr>
            </w:pPr>
            <w:r w:rsidRPr="00802CB0">
              <w:rPr>
                <w:rFonts w:ascii="Times New Roman" w:hAnsi="Times New Roman"/>
              </w:rPr>
              <w:t>SELEC-а. одржана у Софији, Бугарска, 12. и 13. јуна 2018. године;</w:t>
            </w:r>
          </w:p>
          <w:p w:rsidR="00126481" w:rsidRPr="00802CB0" w:rsidRDefault="00126481" w:rsidP="00802CB0">
            <w:pPr>
              <w:pStyle w:val="NoSpacing"/>
              <w:numPr>
                <w:ilvl w:val="0"/>
                <w:numId w:val="8"/>
              </w:numPr>
              <w:jc w:val="both"/>
              <w:rPr>
                <w:rFonts w:ascii="Times New Roman" w:hAnsi="Times New Roman"/>
              </w:rPr>
            </w:pPr>
            <w:r w:rsidRPr="00802CB0">
              <w:rPr>
                <w:rFonts w:ascii="Times New Roman" w:hAnsi="Times New Roman"/>
              </w:rPr>
              <w:t>Семинар везан</w:t>
            </w:r>
            <w:r w:rsidR="00AB1DF5">
              <w:rPr>
                <w:rFonts w:ascii="Times New Roman" w:hAnsi="Times New Roman"/>
              </w:rPr>
              <w:t xml:space="preserve"> за међународну акцију „COSMO 2</w:t>
            </w:r>
            <w:r w:rsidR="00AB1DF5" w:rsidRPr="00AB1DF5">
              <w:rPr>
                <w:rFonts w:ascii="Times New Roman" w:hAnsi="Times New Roman"/>
                <w:bCs/>
                <w:lang w:val="sr-Cyrl-CS"/>
              </w:rPr>
              <w:t>”</w:t>
            </w:r>
            <w:r w:rsidRPr="00802CB0">
              <w:rPr>
                <w:rFonts w:ascii="Times New Roman" w:hAnsi="Times New Roman"/>
              </w:rPr>
              <w:t>, од 9 до 11. јануара 2018. године у организацији СЦО;</w:t>
            </w:r>
          </w:p>
          <w:p w:rsidR="00126481" w:rsidRPr="00802CB0" w:rsidRDefault="00126481" w:rsidP="00802CB0">
            <w:pPr>
              <w:pStyle w:val="NoSpacing"/>
              <w:numPr>
                <w:ilvl w:val="0"/>
                <w:numId w:val="8"/>
              </w:numPr>
              <w:jc w:val="both"/>
              <w:rPr>
                <w:rFonts w:ascii="Times New Roman" w:hAnsi="Times New Roman"/>
              </w:rPr>
            </w:pPr>
            <w:r w:rsidRPr="00802CB0">
              <w:rPr>
                <w:rFonts w:ascii="Times New Roman" w:hAnsi="Times New Roman"/>
              </w:rPr>
              <w:t>У оквиру ТАIEX са колегама из Царинске администрације Аустрије договорена је студијска посета делегације Управе царина Србије везано за обуку на тему сајбер криминала, која је одржана у периоду од 23. до 26. априла 2018.године  у  Грацу, Аустрија;</w:t>
            </w:r>
          </w:p>
          <w:p w:rsidR="00126481" w:rsidRPr="00802CB0" w:rsidRDefault="00126481" w:rsidP="00802CB0">
            <w:pPr>
              <w:pStyle w:val="NoSpacing"/>
              <w:numPr>
                <w:ilvl w:val="0"/>
                <w:numId w:val="8"/>
              </w:numPr>
              <w:jc w:val="both"/>
              <w:rPr>
                <w:rFonts w:ascii="Times New Roman" w:hAnsi="Times New Roman"/>
              </w:rPr>
            </w:pPr>
            <w:r w:rsidRPr="00802CB0">
              <w:rPr>
                <w:rFonts w:ascii="Times New Roman" w:hAnsi="Times New Roman"/>
              </w:rPr>
              <w:t xml:space="preserve">Радионица </w:t>
            </w:r>
            <w:r w:rsidRPr="00802CB0">
              <w:rPr>
                <w:rFonts w:ascii="Garamond" w:hAnsi="Garamond"/>
              </w:rPr>
              <w:t>„</w:t>
            </w:r>
            <w:r w:rsidRPr="00802CB0">
              <w:rPr>
                <w:rFonts w:ascii="Times New Roman" w:hAnsi="Times New Roman"/>
              </w:rPr>
              <w:t>Царинске контроле прекурсора дрога”, у организацији Генералног директората Европске комисије за порезе и царинску унију - DG TAXUD (Програм Царина 2020), у периоду од 17. до 21. јуна 2018. године у Парни, Естонија;</w:t>
            </w:r>
          </w:p>
          <w:p w:rsidR="00126481" w:rsidRPr="00802CB0" w:rsidRDefault="00126481" w:rsidP="00802CB0">
            <w:pPr>
              <w:pStyle w:val="NoSpacing"/>
              <w:numPr>
                <w:ilvl w:val="0"/>
                <w:numId w:val="8"/>
              </w:numPr>
              <w:jc w:val="both"/>
              <w:rPr>
                <w:rFonts w:ascii="Times New Roman" w:hAnsi="Times New Roman"/>
              </w:rPr>
            </w:pPr>
            <w:r w:rsidRPr="00802CB0">
              <w:rPr>
                <w:rFonts w:ascii="Times New Roman" w:hAnsi="Times New Roman"/>
              </w:rPr>
              <w:t>Радионица ЦЕН, у организацији Светске царинске организације, која се одржала у периоду од 18. до 27. септембра 2018. године у просторијама Управе царина.</w:t>
            </w:r>
          </w:p>
        </w:tc>
      </w:tr>
      <w:tr w:rsidR="00126481" w:rsidRPr="00802CB0" w:rsidTr="00802CB0">
        <w:tc>
          <w:tcPr>
            <w:tcW w:w="14601" w:type="dxa"/>
          </w:tcPr>
          <w:p w:rsidR="00126481" w:rsidRPr="00802CB0" w:rsidRDefault="00126481" w:rsidP="00802CB0">
            <w:pPr>
              <w:pStyle w:val="NoSpacing"/>
              <w:numPr>
                <w:ilvl w:val="1"/>
                <w:numId w:val="3"/>
              </w:numPr>
              <w:jc w:val="center"/>
              <w:rPr>
                <w:rFonts w:ascii="Times New Roman" w:hAnsi="Times New Roman"/>
                <w:b/>
              </w:rPr>
            </w:pPr>
            <w:r w:rsidRPr="00802CB0">
              <w:rPr>
                <w:rFonts w:ascii="Times New Roman" w:hAnsi="Times New Roman"/>
                <w:b/>
              </w:rPr>
              <w:lastRenderedPageBreak/>
              <w:t>MЕРЕ У ТРЕЋИМ ЗЕМЉАМА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Успоставити мрежу официра за везу у трећим земљама</w:t>
            </w:r>
          </w:p>
          <w:p w:rsidR="00126481" w:rsidRPr="00802CB0" w:rsidRDefault="00126481" w:rsidP="00802CB0">
            <w:pPr>
              <w:pStyle w:val="NoSpacing"/>
              <w:jc w:val="both"/>
              <w:rPr>
                <w:rFonts w:ascii="Times New Roman" w:hAnsi="Times New Roman"/>
              </w:rPr>
            </w:pPr>
            <w:r w:rsidRPr="00802CB0">
              <w:rPr>
                <w:rFonts w:ascii="Times New Roman" w:hAnsi="Times New Roman"/>
              </w:rPr>
              <w:t>Након усаглашавања предлога Уредбе официра за везу у оквиру МУП, достављен је Предлог уредбе надлежним органима на мишљење. У току је усаглашавање.</w:t>
            </w:r>
          </w:p>
          <w:p w:rsidR="00126481" w:rsidRPr="00802CB0" w:rsidRDefault="00126481" w:rsidP="00802CB0">
            <w:pPr>
              <w:pStyle w:val="NoSpacing"/>
              <w:jc w:val="both"/>
              <w:rPr>
                <w:rFonts w:ascii="Times New Roman" w:hAnsi="Times New Roman"/>
                <w:b/>
                <w:u w:val="single"/>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Сарадња кроз постојеће облике међународне сарадње:</w:t>
            </w:r>
          </w:p>
          <w:p w:rsidR="00126481" w:rsidRPr="00802CB0" w:rsidRDefault="00126481" w:rsidP="00802CB0">
            <w:pPr>
              <w:pStyle w:val="NoSpacing"/>
              <w:jc w:val="both"/>
              <w:rPr>
                <w:rFonts w:ascii="Times New Roman" w:hAnsi="Times New Roman"/>
              </w:rPr>
            </w:pPr>
            <w:r w:rsidRPr="00802CB0">
              <w:rPr>
                <w:rFonts w:ascii="Times New Roman" w:hAnsi="Times New Roman"/>
              </w:rPr>
              <w:t>Министарство унутрашњих послова – Управа граничне полиције је у периоду од 2017. године до краја 2018. године остварила интензивну међународну сарадњу са EUROPOL-ом и то у облику размене оперативних података у локалним и међународним истрагама, оперативним састанцима и заједничким међународним оперативним акцијама. У 2018. години Управа граничне полиције је учествовала са UMOPS у две међународне акције којом је руководио EUROPOL у оквиру EMPACT циклуса 2014-2017 и то: јуна 2018. године „Светски дани акције на аеродромима” – GAAD и септембра 2018. године је узела учешће у међународној акцији сузбијања ирегуларних миграција „RISK”.</w:t>
            </w:r>
          </w:p>
          <w:p w:rsidR="00126481" w:rsidRPr="00802CB0" w:rsidRDefault="00126481" w:rsidP="00802CB0">
            <w:pPr>
              <w:pStyle w:val="NoSpacing"/>
              <w:jc w:val="both"/>
              <w:rPr>
                <w:rFonts w:ascii="Times New Roman" w:hAnsi="Times New Roman"/>
              </w:rPr>
            </w:pPr>
            <w:r w:rsidRPr="00802CB0">
              <w:rPr>
                <w:rFonts w:ascii="Times New Roman" w:hAnsi="Times New Roman"/>
              </w:rPr>
              <w:t>По броју „доприноса” од стране номиноване контакт тачке – експерт за илегалне миграције Управа граничне полиције је послала 169 доприноса из којих је накнадно отворена међународна истрага кријумчарења миграната којом је руководила Савезна Република Немачка.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Такође, у октобру 2018. године по први пут представници Управе граничне полиције су позвани на радни састанак EUROPОL-а у Хагу „Радни састанак ЕМПАКТ 2019 на тему миграција и израде оперативних планова за циклус 2018-2021”. Том приликом је договорено да ће Република Србија (УКП, УГП, УМОПС, УЦ) узети учешће у шест међународних оперативних акција у 2019. години, а које се односе на сузбијање свих облика ирегуларне миграције (кријумчарење људи, лажни бракови, злоупотреба докумената, социјалних служби, трговине људима). </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Управа царине је у периоду од 1. јануара до 1. новембра 2018. године открила 639 мигранта, који су након тога предати у надлежност МУП.</w:t>
            </w:r>
          </w:p>
          <w:p w:rsidR="00126481" w:rsidRPr="00802CB0" w:rsidRDefault="00126481" w:rsidP="00802CB0">
            <w:pPr>
              <w:pStyle w:val="NoSpacing"/>
              <w:jc w:val="both"/>
              <w:rPr>
                <w:rFonts w:ascii="Times New Roman" w:hAnsi="Times New Roman"/>
              </w:rPr>
            </w:pPr>
            <w:r w:rsidRPr="00802CB0">
              <w:rPr>
                <w:rFonts w:ascii="Times New Roman" w:hAnsi="Times New Roman"/>
              </w:rPr>
              <w:t>УЦ учествује у раду:</w:t>
            </w:r>
          </w:p>
          <w:p w:rsidR="00126481" w:rsidRPr="00802CB0" w:rsidRDefault="00126481" w:rsidP="00802CB0">
            <w:pPr>
              <w:pStyle w:val="NoSpacing"/>
              <w:jc w:val="both"/>
              <w:rPr>
                <w:rFonts w:ascii="Times New Roman" w:hAnsi="Times New Roman"/>
              </w:rPr>
            </w:pPr>
            <w:r w:rsidRPr="00802CB0">
              <w:rPr>
                <w:rFonts w:ascii="Times New Roman" w:hAnsi="Times New Roman"/>
              </w:rPr>
              <w:t>1. Радне групе за борбу против кријумчарења наркотика</w:t>
            </w:r>
          </w:p>
          <w:p w:rsidR="00126481" w:rsidRPr="00802CB0" w:rsidRDefault="00126481" w:rsidP="00802CB0">
            <w:pPr>
              <w:pStyle w:val="NoSpacing"/>
              <w:jc w:val="both"/>
              <w:rPr>
                <w:rFonts w:ascii="Times New Roman" w:hAnsi="Times New Roman"/>
              </w:rPr>
            </w:pPr>
            <w:r w:rsidRPr="00802CB0">
              <w:rPr>
                <w:rFonts w:ascii="Times New Roman" w:hAnsi="Times New Roman"/>
              </w:rPr>
              <w:t>2. Радне групе за борбу против царинских превара и кријумчарења</w:t>
            </w:r>
          </w:p>
          <w:p w:rsidR="00126481" w:rsidRPr="00802CB0" w:rsidRDefault="00126481" w:rsidP="00802CB0">
            <w:pPr>
              <w:pStyle w:val="NoSpacing"/>
              <w:jc w:val="both"/>
              <w:rPr>
                <w:rFonts w:ascii="Times New Roman" w:hAnsi="Times New Roman"/>
              </w:rPr>
            </w:pPr>
            <w:r w:rsidRPr="00802CB0">
              <w:rPr>
                <w:rFonts w:ascii="Times New Roman" w:hAnsi="Times New Roman"/>
              </w:rPr>
              <w:t>3. Радне групе за борбу против кријумчарења у контејнерима</w:t>
            </w:r>
          </w:p>
          <w:p w:rsidR="00126481" w:rsidRPr="00802CB0" w:rsidRDefault="00126481" w:rsidP="00802CB0">
            <w:pPr>
              <w:pStyle w:val="NoSpacing"/>
              <w:jc w:val="both"/>
              <w:rPr>
                <w:rFonts w:ascii="Times New Roman" w:hAnsi="Times New Roman"/>
              </w:rPr>
            </w:pPr>
            <w:r w:rsidRPr="00802CB0">
              <w:rPr>
                <w:rFonts w:ascii="Times New Roman" w:hAnsi="Times New Roman"/>
              </w:rPr>
              <w:t>4. Радне групе за проблематику безбедности контејнерског транспорта</w:t>
            </w:r>
          </w:p>
          <w:p w:rsidR="00126481" w:rsidRPr="00802CB0" w:rsidRDefault="00126481" w:rsidP="00802CB0">
            <w:pPr>
              <w:pStyle w:val="NoSpacing"/>
              <w:jc w:val="both"/>
              <w:rPr>
                <w:rFonts w:ascii="Times New Roman" w:hAnsi="Times New Roman"/>
              </w:rPr>
            </w:pPr>
            <w:r w:rsidRPr="00802CB0">
              <w:rPr>
                <w:rFonts w:ascii="Times New Roman" w:hAnsi="Times New Roman"/>
              </w:rPr>
              <w:t>5. Радне групе за заштиту животне средине</w:t>
            </w: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Обука конзуларних службеника</w:t>
            </w:r>
          </w:p>
          <w:p w:rsidR="00126481" w:rsidRPr="00802CB0" w:rsidRDefault="00126481" w:rsidP="00802CB0">
            <w:pPr>
              <w:pStyle w:val="NoSpacing"/>
              <w:jc w:val="both"/>
              <w:rPr>
                <w:rFonts w:ascii="Times New Roman" w:hAnsi="Times New Roman"/>
              </w:rPr>
            </w:pPr>
            <w:r w:rsidRPr="00802CB0">
              <w:rPr>
                <w:rFonts w:ascii="Times New Roman" w:hAnsi="Times New Roman"/>
              </w:rPr>
              <w:t>Током 2016. године реализоване су две тродневне обуке за раднике МСП који се упућују у наша Дипломатско-конзуларна представништва на тему препознавања и откривања фалсификованих и лажних докумената, укупно обучено 27 полазника.</w:t>
            </w:r>
          </w:p>
        </w:tc>
      </w:tr>
      <w:tr w:rsidR="00126481" w:rsidRPr="00802CB0" w:rsidTr="00802CB0">
        <w:tc>
          <w:tcPr>
            <w:tcW w:w="14601" w:type="dxa"/>
          </w:tcPr>
          <w:p w:rsidR="00126481" w:rsidRPr="00802CB0" w:rsidRDefault="00B34D2E" w:rsidP="00B34D2E">
            <w:pPr>
              <w:pStyle w:val="NoSpacing"/>
              <w:jc w:val="center"/>
              <w:rPr>
                <w:rFonts w:ascii="Times New Roman" w:hAnsi="Times New Roman"/>
                <w:b/>
              </w:rPr>
            </w:pPr>
            <w:r>
              <w:rPr>
                <w:rFonts w:ascii="Times New Roman" w:hAnsi="Times New Roman"/>
                <w:b/>
                <w:lang w:val="sr-Cyrl-RS"/>
              </w:rPr>
              <w:lastRenderedPageBreak/>
              <w:t xml:space="preserve">4. </w:t>
            </w:r>
            <w:r w:rsidR="00126481" w:rsidRPr="00802CB0">
              <w:rPr>
                <w:rFonts w:ascii="Times New Roman" w:hAnsi="Times New Roman"/>
                <w:b/>
              </w:rPr>
              <w:t>MEЂУАГЕНЦИЈСКА САРАДЊА У УПРАВЉАЊУ ГРАНИЦОМ</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Стратегија предвиђа координациони механизам за праћење имплементације Стратегије и Акционог плана. Централно тело јесте Координационо тело за граничне прелазе у Републици Србији (чији су чланови представници институција укључених у интегрисано управљање границом), које је Одлуком Владе Републике Србије основано децембра 2017. године.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Прва конститутивна седница Координационог тела, на којој је формирана Оперативна група за праћење и спровођење Стратегије и Акционог плана за интегрисано управљање границом и Секторски реформски уговор за Интегрисано управљање границом (СБП), одржана је јануара 2018. године. Координационо тело је такође усвојило и План заједничке обуке свих служби укључених у интегрисано управљање границом. На основу препорука датих од стране евалуатора и налога добијеног од стране Координационог тела, започете су активности на ревизији и допуни Програма заједничке обуке. Координационо тело је формирало и Радну групу за израду Заједничке анализе ризика за све ИБМ службе као и Подгруге на регионалном нивоу. Такође формирана је Радна група за обуке свих служби у систему интегрисаног управљања границом, у складу са Решењем 01 број 3238/18-30 од 26. септембра 2018. године. Оперативна група је централно тело за координацију свих активности у оквиру пројекта који је у току и који је започет децембра 2017. године када је потписан Секторски реформски уговор са Европском унијом за буџетску подршку за реализацију активности предвиђених у Акционом плану. У складу са Стратегијом, успостављен је координациони механизам који обухвата функционисање Координационог тела и Оперативне групе, уз редовно одржавање састанака Координационог тела два пута годишње и Оперативне групе квартално у току године. У оквиру овог механизма оформљене су и регионалне подгрупе за праћење Стратегије и Акционог плана на регионалном и локалном нивоу. На седницама Координационо тело доноси сет препорука које се спроводе до краја календарске године. На нивоу Министарства унутрашњих послова формирана је Раднa група за спровођење Секторске буџетске подршке за интегрисано управљање границом, од свих надлежних линија рада.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Унапређење међуагенцијске сарадње</w:t>
            </w:r>
          </w:p>
          <w:p w:rsidR="00126481" w:rsidRPr="00802CB0" w:rsidRDefault="00126481" w:rsidP="00802CB0">
            <w:pPr>
              <w:pStyle w:val="NoSpacing"/>
              <w:jc w:val="both"/>
              <w:rPr>
                <w:rFonts w:ascii="Times New Roman" w:hAnsi="Times New Roman"/>
              </w:rPr>
            </w:pPr>
            <w:r w:rsidRPr="00802CB0">
              <w:rPr>
                <w:rFonts w:ascii="Times New Roman" w:hAnsi="Times New Roman"/>
              </w:rPr>
              <w:lastRenderedPageBreak/>
              <w:t>Стандардна процедура рада граничних ветеринарских инспектора је прописана Правилником о врстама пошиљки које подлежу ветеринарско-санитарној контроли и начину обављања ветеринарскo-санитарног прегледа пошиљки на граничним прелазима („ Службени гласник РС”, број 56/10).</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Успостављањем координационог механизма и заједничким радом свих служби интегрисаног управљања границом у оквиру Координационог тела и Оперативне групе значајно је унапређена међуагенцијска сарадња усвајањем Заједничке анализе ризика свих служби интегрисаног управљања границом и успостављањем заједничког система раног упозорења. </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u w:val="single"/>
              </w:rPr>
            </w:pPr>
            <w:r w:rsidRPr="00802CB0">
              <w:rPr>
                <w:rFonts w:ascii="Times New Roman" w:hAnsi="Times New Roman"/>
                <w:b/>
                <w:u w:val="single"/>
              </w:rPr>
              <w:t>Успостављање техничких предуслова за размену информација између агенција</w:t>
            </w:r>
          </w:p>
          <w:p w:rsidR="00126481" w:rsidRPr="00802CB0" w:rsidRDefault="00126481" w:rsidP="00802CB0">
            <w:pPr>
              <w:pStyle w:val="NoSpacing"/>
              <w:jc w:val="both"/>
              <w:rPr>
                <w:rFonts w:ascii="Times New Roman" w:hAnsi="Times New Roman"/>
                <w:u w:val="single"/>
              </w:rPr>
            </w:pPr>
          </w:p>
          <w:p w:rsidR="00126481" w:rsidRPr="00802CB0" w:rsidRDefault="00126481" w:rsidP="00802CB0">
            <w:pPr>
              <w:pStyle w:val="NoSpacing"/>
              <w:jc w:val="both"/>
              <w:rPr>
                <w:rFonts w:ascii="Times New Roman" w:hAnsi="Times New Roman"/>
              </w:rPr>
            </w:pPr>
            <w:r w:rsidRPr="00802CB0">
              <w:rPr>
                <w:rFonts w:ascii="Times New Roman" w:hAnsi="Times New Roman"/>
              </w:rPr>
              <w:t>Дана 27. септембра 2018. године потписан је Извештај о успостављању сарадње и методологији рада Дежурног оперативног центра, Управе граничне полиције и Командног центра, Управе царина. Резултат ове успостављене сарадње је бржа размена информација у циљу ефикасније борбе против кријумчарења робе и прекограничног криминала.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Спровођење заједничких и специјалистичких обука</w:t>
            </w:r>
          </w:p>
          <w:p w:rsidR="00126481" w:rsidRPr="00802CB0" w:rsidRDefault="00126481" w:rsidP="00802CB0">
            <w:pPr>
              <w:pStyle w:val="NoSpacing"/>
              <w:jc w:val="both"/>
              <w:rPr>
                <w:rFonts w:ascii="Times New Roman" w:hAnsi="Times New Roman"/>
              </w:rPr>
            </w:pPr>
            <w:r w:rsidRPr="00802CB0">
              <w:rPr>
                <w:rFonts w:ascii="Times New Roman" w:hAnsi="Times New Roman"/>
              </w:rPr>
              <w:t>На другом састанку Координационог тела за граничне прелазе у Републици Србији, одржаном 11. септембра 2018. године, формирана је Радна група за заједничке обуке у систему ИУГ. Радна група је одржала до сада укупно два састанка.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Реализована је заједничка обука на тему „Проналажење скривених одељака са кријумчареном робом у путничким моторним возилима и великим комерцијалним возилима (аутобуси, камиони, цистерне, хладњаче и др.), у периоду од 13. до 27. новембра 2018. године, за полицијске службенике УГП, Управе царина, фитосанитарне и граничне ветеринарске инспекције. Обуком је обухваћено укупно 698 службеника из свих служби ИУГ.</w:t>
            </w:r>
          </w:p>
          <w:p w:rsidR="00126481" w:rsidRPr="00802CB0" w:rsidRDefault="00126481" w:rsidP="00802CB0">
            <w:pPr>
              <w:pStyle w:val="NoSpacing"/>
              <w:jc w:val="both"/>
              <w:rPr>
                <w:rFonts w:ascii="Times New Roman" w:hAnsi="Times New Roman"/>
              </w:rPr>
            </w:pPr>
            <w:r w:rsidRPr="00802CB0">
              <w:rPr>
                <w:rFonts w:ascii="Times New Roman" w:hAnsi="Times New Roman"/>
              </w:rPr>
              <w:t>Током 2017. и 2018. године Гранични фитосанитарни инспектори су имали неколико специјалистичких обука:</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узорковање дрвета четинара ради детекције присуства борове нематоде Bursaphelenchus xylophilus које су одржане у октобру 2017. и фебруару 2018. године у организацији ПСС Тамиш Панчево и којима је присуствовало 22 гранична фитосанитарна инспектора;</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радионица о имплементацији званичних контрола у пољу генетски модификованих организама  која је одржана у октобру 2018. године у организиацији TAIEX  и којима је присуствовало осам граничних фитосанитарних инспектора;</w:t>
            </w:r>
          </w:p>
          <w:p w:rsidR="00126481" w:rsidRDefault="00126481" w:rsidP="00802CB0">
            <w:pPr>
              <w:pStyle w:val="NoSpacing"/>
              <w:numPr>
                <w:ilvl w:val="0"/>
                <w:numId w:val="12"/>
              </w:numPr>
              <w:jc w:val="both"/>
              <w:rPr>
                <w:rFonts w:ascii="Times New Roman" w:hAnsi="Times New Roman"/>
              </w:rPr>
            </w:pPr>
            <w:r w:rsidRPr="00802CB0">
              <w:rPr>
                <w:rFonts w:ascii="Times New Roman" w:hAnsi="Times New Roman"/>
              </w:rPr>
              <w:t>радионица о увозној контроли на присуство воћних мува која је одржана у мају 2017. године у Холандији од стране BTSF-a, а присуствовала су два гранична фитосанитарна инспектора;</w:t>
            </w:r>
          </w:p>
          <w:p w:rsidR="00AB3B65" w:rsidRPr="00802CB0" w:rsidRDefault="00AB3B65" w:rsidP="00AB3B65">
            <w:pPr>
              <w:pStyle w:val="NoSpacing"/>
              <w:ind w:left="1080"/>
              <w:jc w:val="both"/>
              <w:rPr>
                <w:rFonts w:ascii="Times New Roman" w:hAnsi="Times New Roman"/>
              </w:rPr>
            </w:pP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радионица о контроли дрвног материјала за паковање који је одржан у мају 2018. године у Естонији од стране BTSF-a, а присуствовао је један гранични фитосанитарни инспектор.</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lastRenderedPageBreak/>
              <w:t>Припрема за постизање шенгенсхих стандарда</w:t>
            </w: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Потписан уговор 25. септембра 2018. године - Твининг партнери литванско - мађарски конзорцијум </w:t>
            </w:r>
            <w:r w:rsidRPr="00802CB0">
              <w:rPr>
                <w:rFonts w:ascii="Times New Roman" w:hAnsi="Times New Roman"/>
              </w:rPr>
              <w:tab/>
            </w:r>
          </w:p>
        </w:tc>
      </w:tr>
      <w:tr w:rsidR="00126481" w:rsidRPr="00802CB0" w:rsidTr="00802CB0">
        <w:tc>
          <w:tcPr>
            <w:tcW w:w="14601" w:type="dxa"/>
          </w:tcPr>
          <w:p w:rsidR="00126481" w:rsidRPr="00802CB0" w:rsidRDefault="00126481" w:rsidP="00802CB0">
            <w:pPr>
              <w:pStyle w:val="NoSpacing"/>
              <w:jc w:val="center"/>
              <w:rPr>
                <w:rFonts w:ascii="Times New Roman" w:hAnsi="Times New Roman"/>
                <w:b/>
              </w:rPr>
            </w:pPr>
            <w:r w:rsidRPr="00802CB0">
              <w:rPr>
                <w:rFonts w:ascii="Times New Roman" w:hAnsi="Times New Roman"/>
                <w:b/>
              </w:rPr>
              <w:lastRenderedPageBreak/>
              <w:t>5</w:t>
            </w:r>
            <w:r w:rsidR="008E41EE">
              <w:rPr>
                <w:rFonts w:ascii="Times New Roman" w:hAnsi="Times New Roman"/>
                <w:b/>
                <w:lang w:val="sr-Cyrl-RS"/>
              </w:rPr>
              <w:t>.</w:t>
            </w:r>
            <w:r w:rsidRPr="00802CB0">
              <w:rPr>
                <w:rFonts w:ascii="Times New Roman" w:hAnsi="Times New Roman"/>
                <w:b/>
              </w:rPr>
              <w:t xml:space="preserve"> KOРДИНАЦИЈА И КОХЕРЕНТНОСТ АКТИВНОСТИ ДРЖАВА ЧЛАНИЦА И ИНСТИТУЦИЈА И ДРУГИХ АГЕНЦИЈА И ТЕЛА ЕВРОПСКЕ УНИЈЕ</w:t>
            </w:r>
          </w:p>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both"/>
              <w:rPr>
                <w:rFonts w:ascii="Times New Roman" w:hAnsi="Times New Roman"/>
                <w:b/>
                <w:u w:val="single"/>
              </w:rPr>
            </w:pPr>
            <w:r w:rsidRPr="00802CB0">
              <w:rPr>
                <w:rFonts w:ascii="Times New Roman" w:hAnsi="Times New Roman"/>
                <w:b/>
                <w:u w:val="single"/>
              </w:rPr>
              <w:t>Јачање сарадње са Европском агенцијом за граничну и обалску стражу (EBCGA)</w:t>
            </w:r>
          </w:p>
          <w:p w:rsidR="00126481" w:rsidRPr="00802CB0" w:rsidRDefault="00126481" w:rsidP="00802CB0">
            <w:pPr>
              <w:pStyle w:val="NoSpacing"/>
              <w:jc w:val="both"/>
              <w:rPr>
                <w:rFonts w:ascii="Times New Roman" w:hAnsi="Times New Roman"/>
                <w:b/>
                <w:u w:val="single"/>
              </w:rPr>
            </w:pPr>
            <w:r w:rsidRPr="00802CB0">
              <w:rPr>
                <w:rFonts w:ascii="Times New Roman" w:hAnsi="Times New Roman"/>
              </w:rPr>
              <w:t>Уредбом 2016/1624 Европског парламента и Савета од 14. септембра 2016. године о Европској граничној и обалској стражи, која је ступила на снагу 6. октобра 2016. године, проширена је надлежност  Агенције за европску граничну и обалску стражу - EBCGA, у складу са чим је она преименована у Агенцију за европску граничну и обалску стражу. Сарадња са трећим земљама је препозната као кључни елемент обезбеђивања делотворног управљања спољним границама Европске уније, сходно чему, Агенција за европску граничну и обалску стражу подстиче и олакшава техничку и оперативну сарадњу између држава чланица Европске уније и трећих земаља. Сарадња Агенције за европску граничну и обалску стражу са трећим државама има за циљ да помогне трећим земљама у управљању њиховим границама и миграционим токовима. У том циљу Република Србије је парафирала кровни споразум са Агенцијом за европску граничну и обалску стражу - EBCGA у септембру 2018. године, чиме је створена могућност ангажовања припадника Агенције на територији Републике Србије.</w:t>
            </w:r>
          </w:p>
          <w:p w:rsidR="00126481" w:rsidRPr="00802CB0" w:rsidRDefault="00126481" w:rsidP="00802CB0">
            <w:pPr>
              <w:pStyle w:val="NoSpacing"/>
              <w:jc w:val="both"/>
              <w:rPr>
                <w:rFonts w:ascii="Times New Roman" w:hAnsi="Times New Roman"/>
                <w:b/>
                <w:u w:val="single"/>
              </w:rPr>
            </w:pPr>
          </w:p>
          <w:p w:rsidR="00126481" w:rsidRPr="00802CB0" w:rsidRDefault="00126481" w:rsidP="00802CB0">
            <w:pPr>
              <w:pStyle w:val="NoSpacing"/>
              <w:jc w:val="both"/>
              <w:rPr>
                <w:rFonts w:ascii="Times New Roman" w:hAnsi="Times New Roman"/>
              </w:rPr>
            </w:pPr>
            <w:r w:rsidRPr="00802CB0">
              <w:rPr>
                <w:rFonts w:ascii="Times New Roman" w:hAnsi="Times New Roman"/>
              </w:rPr>
              <w:t>На пољу реализације заједничких операција повратка, које је координирао EBCGA јесу враћање само држављана Републике Србије. Носилац послова у поступку спровођења Споразума о реадмисији са ЕЗ је Управа за управне послове, Одсек за реадмисију. Учешће у својству службених пратилаца узели су и полицијски службеници Управе граничне полиције.</w:t>
            </w:r>
          </w:p>
          <w:p w:rsidR="00126481" w:rsidRPr="00802CB0" w:rsidRDefault="00126481" w:rsidP="00802CB0">
            <w:pPr>
              <w:pStyle w:val="NoSpacing"/>
              <w:jc w:val="both"/>
              <w:rPr>
                <w:rFonts w:ascii="Times New Roman" w:hAnsi="Times New Roman"/>
              </w:rPr>
            </w:pPr>
            <w:r w:rsidRPr="00802CB0">
              <w:rPr>
                <w:rFonts w:ascii="Times New Roman" w:hAnsi="Times New Roman"/>
              </w:rPr>
              <w:t>У току 2017. године реализовано је укупно седам летова из Немачке, док је до трећег квартала 2018. године реализовано пет летова такође из Немачке.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rPr>
              <w:t xml:space="preserve">EBCGA, полицијски службеници УГП  су учествовали у следећим активностима: </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 xml:space="preserve">састанци и радионице поводом примене заједничког плана и програма за основну обуку граничне полиције у земљама ЕУ (Common Core Curriculum - ССС); </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конференције националних координатора за обуку у оквиру агенције EBCGA;</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конференције шефова аеродрома;</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конференције заинтересованих страна у погледу подизања капацитета у оквиру агенције EBCGA;</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специјалистички курсеви за откривање фалсификованих докумената;</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обука за инструкторе у операцијама повратка;</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специјалистички курсеви за обуку тренера у откривању украдених моторних возила;</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састанци поводом евалуације примене виртуалне ауле (компјутерски програм у коме су приказане информације о граничним полицијама земаља ЕУ и држава сарадница);</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t>састанци поводом финансирања заједничких операција у оквиру агенције EBCGA и др;</w:t>
            </w:r>
          </w:p>
          <w:p w:rsidR="00126481" w:rsidRPr="00802CB0" w:rsidRDefault="00126481" w:rsidP="00802CB0">
            <w:pPr>
              <w:pStyle w:val="NoSpacing"/>
              <w:numPr>
                <w:ilvl w:val="0"/>
                <w:numId w:val="12"/>
              </w:numPr>
              <w:jc w:val="both"/>
              <w:rPr>
                <w:rFonts w:ascii="Times New Roman" w:hAnsi="Times New Roman"/>
              </w:rPr>
            </w:pPr>
            <w:r w:rsidRPr="00802CB0">
              <w:rPr>
                <w:rFonts w:ascii="Times New Roman" w:hAnsi="Times New Roman"/>
              </w:rPr>
              <w:lastRenderedPageBreak/>
              <w:t>тренинзи и обуке за тренере у области трговине људима.</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rPr>
            </w:pPr>
            <w:r w:rsidRPr="00802CB0">
              <w:rPr>
                <w:rFonts w:ascii="Times New Roman" w:hAnsi="Times New Roman"/>
                <w:b/>
              </w:rPr>
              <w:t>Флексибилне оперативне активности</w:t>
            </w:r>
            <w:r w:rsidRPr="00802CB0">
              <w:rPr>
                <w:rFonts w:ascii="Times New Roman" w:hAnsi="Times New Roman"/>
              </w:rPr>
              <w:t xml:space="preserve"> се спроводе на мађарско – српској граници, постоје редовне смене - ротације од по два официра, а  врше се на сваких 30 дана у периоду 28.фебруара 2018. године до 30. јануара 2019. године. Континуитет је предвиђен и током 2019. године.</w:t>
            </w:r>
          </w:p>
          <w:p w:rsidR="00126481" w:rsidRPr="00802CB0" w:rsidRDefault="00126481" w:rsidP="00802CB0">
            <w:pPr>
              <w:pStyle w:val="NoSpacing"/>
              <w:jc w:val="both"/>
              <w:rPr>
                <w:rFonts w:ascii="Times New Roman" w:hAnsi="Times New Roman"/>
              </w:rPr>
            </w:pPr>
            <w:r w:rsidRPr="00802CB0">
              <w:rPr>
                <w:rFonts w:ascii="Times New Roman" w:hAnsi="Times New Roman"/>
                <w:b/>
              </w:rPr>
              <w:t>Контакт тачке – копно 2017.</w:t>
            </w:r>
            <w:r w:rsidRPr="00802CB0">
              <w:rPr>
                <w:rFonts w:ascii="Times New Roman" w:hAnsi="Times New Roman"/>
              </w:rPr>
              <w:t xml:space="preserve"> На основу усвојеног Оперативног плана, предвиђено је формирање Координационе тачке на ГП Мали Зворник и ГП Трбушница, на граници према БиХ у периоду 5. јула до 25. октобра 2018. године, где су били присутни официри следећих земаља – Румунија, Финска Република, Република Словенија, Савезна Република Немачка, Француска Република и Литванска Република. Према наведеном акту гостујући официри из земаља ЕУ заједнички раде са припадницима Управе граничне полиције приликом контроле прелажења државне границе у циљу подизања капацитета и квалитета рада на поменутим пословима, као и размене искустава и најбољих начина поступања. Том приликом остварене су четири ротације са укупно осам полицијских службеника из ЕУ.</w:t>
            </w:r>
          </w:p>
          <w:p w:rsidR="00126481" w:rsidRPr="00802CB0" w:rsidRDefault="00126481" w:rsidP="00802CB0">
            <w:pPr>
              <w:pStyle w:val="NoSpacing"/>
              <w:jc w:val="both"/>
              <w:rPr>
                <w:rFonts w:ascii="Times New Roman" w:hAnsi="Times New Roman"/>
              </w:rPr>
            </w:pPr>
            <w:r w:rsidRPr="00802CB0">
              <w:rPr>
                <w:rFonts w:ascii="Times New Roman" w:hAnsi="Times New Roman"/>
                <w:b/>
              </w:rPr>
              <w:t>Контакт тачка – ваздух 2017</w:t>
            </w:r>
            <w:r w:rsidRPr="00802CB0">
              <w:rPr>
                <w:rFonts w:ascii="Times New Roman" w:hAnsi="Times New Roman"/>
              </w:rPr>
              <w:t>. која се одвијала и током 2018. године, са циљем заједничке акције за побољшање размене информација, граничне безбедности и оперативне сарадње, као и идентификације потенцијалних претњи у ваздушном саобраћају у склопу које се вршило упућивање страних гостујућих официра средњег ранга у Станицу граничне полиције Београд, у циљу успостављања и размене заједничких примера најбоље праксе која би требала да утиче на побољшање практичне сарадње.</w:t>
            </w:r>
          </w:p>
          <w:p w:rsidR="00126481" w:rsidRPr="00802CB0" w:rsidRDefault="00126481" w:rsidP="00802CB0">
            <w:pPr>
              <w:pStyle w:val="NoSpacing"/>
              <w:jc w:val="both"/>
              <w:rPr>
                <w:rFonts w:ascii="Times New Roman" w:hAnsi="Times New Roman"/>
              </w:rPr>
            </w:pPr>
          </w:p>
          <w:p w:rsidR="00126481" w:rsidRPr="00802CB0" w:rsidRDefault="00126481" w:rsidP="00802CB0">
            <w:pPr>
              <w:pStyle w:val="NoSpacing"/>
              <w:jc w:val="both"/>
              <w:rPr>
                <w:rFonts w:ascii="Times New Roman" w:hAnsi="Times New Roman"/>
                <w:b/>
              </w:rPr>
            </w:pPr>
            <w:r w:rsidRPr="00802CB0">
              <w:rPr>
                <w:rFonts w:ascii="Times New Roman" w:hAnsi="Times New Roman"/>
                <w:b/>
                <w:u w:val="single"/>
              </w:rPr>
              <w:t>Cарадњa са Aгенцијом eвропске уније за сарадњу у спровођењу закона (EUROPOL)</w:t>
            </w:r>
          </w:p>
          <w:p w:rsidR="00126481" w:rsidRPr="00802CB0" w:rsidRDefault="00126481" w:rsidP="00802CB0">
            <w:pPr>
              <w:pStyle w:val="NoSpacing"/>
              <w:jc w:val="both"/>
              <w:rPr>
                <w:rFonts w:ascii="Times New Roman" w:hAnsi="Times New Roman"/>
                <w:szCs w:val="24"/>
              </w:rPr>
            </w:pPr>
            <w:r w:rsidRPr="00802CB0">
              <w:rPr>
                <w:rFonts w:ascii="Times New Roman" w:hAnsi="Times New Roman"/>
                <w:szCs w:val="24"/>
              </w:rPr>
              <w:t xml:space="preserve">Министарство унутрашњих послова, преко Националне контакт тачка за сарадњу са ЕUROPOL, односно Одељења за послове ЕUROPOL Управе за међународну оперативну полицијску сарадњу у седишти Дирекције полиције остварује врло интензивну и успешну сарадњу са ЕUROPOL-овим Европским центром за борбу против кријумчарења миграната (EMSC) у области илегалних миграција и кријумчарења илегалних миграната као и са ЕUROPOL-овим Аналитичким пројектом Migrant Smuggling, којем је придружена. То потврђују и статистике о броју размењених података путем ЕUROPOL-овог канала за безбедну размену информација (SIENA) у наведеној области, чији број је у константном порасту од потписивања Оперативног споразума за ЕUROPOL-ом, који је ступио на снагу у јуну 2014. године. Тако је у овој области 2014. године размењено укупно 317 порука, 2015. године 1044 поруке, 2016. године укупно 1301 порука, 2017. године укупно 1379, док је у периоду од почетка 2018. године до 1. новембра, 2018. године размењена укупно 1161 порука. Полицијски службеници активно доприносе базама података ЕUROPOL у овој области, а информације које се достављају се унакрсно проверавају и чувају у базама података ЕUROPOL-а ради даље обраде. Полицијски службеници учествују у великом броју међународних и паралелних истрага којима подршку пружа или којима координира EMSC, заједно са другим државама чланицама ЕУ и ЕUROPOL-овим оперативним партнерима. Полицијски службеници од потписивања Оперативног споразума са ЕUROPOL-ом учествују у бројним здруженим међународним акцијама у складу са оперативним акционим плановима који су сачињени у оквиру пројеката под окриљем EMPACT-а и који су предвиђени Циклусом политике ЕУ, а које су имале за циљ сузбијање кријумчарења људи, као што су операције High Impact operation, Blue Amber Sirocco operations, Ciconia Alba operation, JAD Dragon, GAAD and JAD Western Balkans - operation Risk. Акције су спроведене са великим успехом, а резултати су достављени ЕUROPOL-у. Иначе, кријумчарење људи је једна од области у оквиру мандата ЕUROPOL-а везано за коју се размењује највећи број порука уз поруке у области трговине дрогом, тероризма, имовинских деликата и сајбер криминала, које су све препознате као </w:t>
            </w:r>
            <w:r w:rsidRPr="00802CB0">
              <w:rPr>
                <w:rFonts w:ascii="Times New Roman" w:hAnsi="Times New Roman"/>
                <w:szCs w:val="24"/>
              </w:rPr>
              <w:lastRenderedPageBreak/>
              <w:t>приоритети у складу са Циклусом политике ЕУ. Током 2018. године, полицијски службеници су  учествовали на разним оперативним састанцима, конференцијама и другим сличним скуповима који су организовани и којима је подрушку пружио ЕUROPOL, посебно EMSC, са великим успехом. Иначе, осим директне сарадње између Одељења за послове ЕUROPOL-а (ЕUROPOL-ове Националне контакт тачке Србије) и официра за везу Републике Србије у ЕUROPOL-у, ЕUROPOL преко свог центра EMSC такође има директну сарадњу са надлежним јединицама МУП-а РС, као што је Управа граничне полиције и Радна група за сузбијање кријумчарења миграната, која је формирана у оквиру СБПОК-а УКП-а, коју је наведени центар и посетио током 2018. године. Осим размене оперативних података, путем канала ЕUROPOL-а се редовно размењују и стратешке информације и разни производи и публикације као што су извештаји, рана упозорења и слична документа, а све публикације које се приме се благовремено и редовно прослеђују свим надлежним јединицама Министарства унутрашњих послова Републике Србије, као и Управи царина.</w:t>
            </w:r>
          </w:p>
        </w:tc>
      </w:tr>
    </w:tbl>
    <w:p w:rsidR="00454744" w:rsidRDefault="00454744" w:rsidP="00126481">
      <w:pPr>
        <w:pStyle w:val="NoSpacing"/>
        <w:jc w:val="both"/>
        <w:rPr>
          <w:rFonts w:ascii="Times New Roman" w:hAnsi="Times New Roman"/>
        </w:rPr>
      </w:pPr>
    </w:p>
    <w:p w:rsidR="00454744" w:rsidRDefault="00454744" w:rsidP="00126481">
      <w:pPr>
        <w:pStyle w:val="NoSpacing"/>
        <w:jc w:val="both"/>
        <w:rPr>
          <w:rFonts w:ascii="Times New Roman" w:hAnsi="Times New Roman"/>
        </w:rPr>
      </w:pPr>
    </w:p>
    <w:p w:rsidR="00454744" w:rsidRDefault="00454744" w:rsidP="00126481">
      <w:pPr>
        <w:pStyle w:val="NoSpacing"/>
        <w:jc w:val="both"/>
        <w:rPr>
          <w:rFonts w:ascii="Times New Roman" w:hAnsi="Times New Roman"/>
        </w:rPr>
      </w:pPr>
    </w:p>
    <w:p w:rsidR="00126481" w:rsidRDefault="00126481" w:rsidP="007F54A8">
      <w:pPr>
        <w:pStyle w:val="NoSpacing"/>
        <w:jc w:val="center"/>
        <w:rPr>
          <w:rFonts w:ascii="Times New Roman" w:hAnsi="Times New Roman"/>
          <w:b/>
        </w:rPr>
      </w:pPr>
      <w:r w:rsidRPr="00FF25E6">
        <w:rPr>
          <w:rFonts w:ascii="Times New Roman" w:hAnsi="Times New Roman"/>
          <w:b/>
        </w:rPr>
        <w:t>III</w:t>
      </w:r>
      <w:r w:rsidR="009D51BB">
        <w:rPr>
          <w:rFonts w:ascii="Times New Roman" w:hAnsi="Times New Roman"/>
          <w:b/>
          <w:lang w:val="sr-Cyrl-RS"/>
        </w:rPr>
        <w:t>.</w:t>
      </w:r>
      <w:r w:rsidRPr="00FF25E6">
        <w:rPr>
          <w:rFonts w:ascii="Times New Roman" w:hAnsi="Times New Roman"/>
          <w:b/>
        </w:rPr>
        <w:t xml:space="preserve"> АКТИВНОСТИ</w:t>
      </w:r>
    </w:p>
    <w:p w:rsidR="00126481" w:rsidRDefault="00126481" w:rsidP="00126481">
      <w:pPr>
        <w:pStyle w:val="NoSpacing"/>
        <w:jc w:val="both"/>
        <w:rPr>
          <w:rFonts w:ascii="Times New Roman" w:hAnsi="Times New Roman"/>
          <w:b/>
        </w:rPr>
      </w:pPr>
    </w:p>
    <w:tbl>
      <w:tblPr>
        <w:tblW w:w="1460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
        <w:gridCol w:w="1926"/>
        <w:gridCol w:w="2430"/>
        <w:gridCol w:w="2033"/>
        <w:gridCol w:w="285"/>
        <w:gridCol w:w="2158"/>
        <w:gridCol w:w="327"/>
        <w:gridCol w:w="1855"/>
        <w:gridCol w:w="827"/>
        <w:gridCol w:w="1711"/>
      </w:tblGrid>
      <w:tr w:rsidR="00126481" w:rsidRPr="00802CB0" w:rsidTr="00802CB0">
        <w:trPr>
          <w:trHeight w:val="776"/>
        </w:trPr>
        <w:tc>
          <w:tcPr>
            <w:tcW w:w="14601" w:type="dxa"/>
            <w:gridSpan w:val="10"/>
            <w:shd w:val="clear" w:color="auto" w:fill="auto"/>
          </w:tcPr>
          <w:p w:rsidR="00126481" w:rsidRPr="00802CB0" w:rsidRDefault="00126481" w:rsidP="00802CB0">
            <w:pPr>
              <w:pStyle w:val="NoSpacing"/>
              <w:jc w:val="center"/>
              <w:rPr>
                <w:rFonts w:ascii="Times New Roman" w:hAnsi="Times New Roman"/>
                <w:b/>
              </w:rPr>
            </w:pPr>
          </w:p>
          <w:p w:rsidR="00126481" w:rsidRPr="00802CB0" w:rsidRDefault="00126481" w:rsidP="00802CB0">
            <w:pPr>
              <w:pStyle w:val="NoSpacing"/>
              <w:jc w:val="center"/>
              <w:rPr>
                <w:rFonts w:ascii="Times New Roman" w:hAnsi="Times New Roman"/>
                <w:b/>
              </w:rPr>
            </w:pPr>
            <w:r w:rsidRPr="00802CB0">
              <w:rPr>
                <w:rFonts w:ascii="Times New Roman" w:hAnsi="Times New Roman"/>
                <w:b/>
              </w:rPr>
              <w:t>1.1</w:t>
            </w:r>
            <w:r w:rsidRPr="00802CB0">
              <w:rPr>
                <w:rFonts w:ascii="Times New Roman" w:hAnsi="Times New Roman"/>
                <w:b/>
              </w:rPr>
              <w:tab/>
              <w:t>ГРАНИЧНЕ ПРОВЕРЕ</w:t>
            </w:r>
          </w:p>
          <w:p w:rsidR="00126481" w:rsidRPr="00802CB0" w:rsidRDefault="00126481" w:rsidP="00802CB0">
            <w:pPr>
              <w:pStyle w:val="NoSpacing"/>
              <w:jc w:val="both"/>
              <w:rPr>
                <w:rFonts w:ascii="Times New Roman" w:hAnsi="Times New Roman"/>
                <w:b/>
              </w:rPr>
            </w:pPr>
          </w:p>
        </w:tc>
      </w:tr>
      <w:tr w:rsidR="00126481" w:rsidRPr="00802CB0" w:rsidTr="00802CB0">
        <w:trPr>
          <w:trHeight w:val="944"/>
        </w:trPr>
        <w:tc>
          <w:tcPr>
            <w:tcW w:w="2975" w:type="dxa"/>
            <w:gridSpan w:val="2"/>
          </w:tcPr>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center"/>
              <w:rPr>
                <w:rFonts w:ascii="Times New Roman" w:hAnsi="Times New Roman"/>
                <w:b/>
                <w:sz w:val="22"/>
              </w:rPr>
            </w:pPr>
            <w:r w:rsidRPr="00802CB0">
              <w:rPr>
                <w:rFonts w:ascii="Times New Roman" w:hAnsi="Times New Roman"/>
                <w:b/>
                <w:sz w:val="22"/>
              </w:rPr>
              <w:t>Мере</w:t>
            </w:r>
          </w:p>
          <w:p w:rsidR="00126481" w:rsidRPr="00802CB0" w:rsidRDefault="00126481" w:rsidP="00802CB0">
            <w:pPr>
              <w:pStyle w:val="NoSpacing"/>
              <w:jc w:val="center"/>
              <w:rPr>
                <w:rFonts w:ascii="Times New Roman" w:hAnsi="Times New Roman"/>
                <w:b/>
              </w:rPr>
            </w:pPr>
          </w:p>
        </w:tc>
        <w:tc>
          <w:tcPr>
            <w:tcW w:w="2430" w:type="dxa"/>
          </w:tcPr>
          <w:p w:rsidR="00126481" w:rsidRPr="00802CB0" w:rsidRDefault="00126481" w:rsidP="00802CB0">
            <w:pPr>
              <w:pStyle w:val="NoSpacing"/>
              <w:jc w:val="both"/>
              <w:rPr>
                <w:rFonts w:ascii="Times New Roman" w:hAnsi="Times New Roman"/>
                <w:b/>
                <w:sz w:val="22"/>
              </w:rPr>
            </w:pPr>
          </w:p>
          <w:p w:rsidR="00126481" w:rsidRPr="00802CB0" w:rsidRDefault="00126481" w:rsidP="00802CB0">
            <w:pPr>
              <w:pStyle w:val="NoSpacing"/>
              <w:jc w:val="both"/>
              <w:rPr>
                <w:rFonts w:ascii="Times New Roman" w:hAnsi="Times New Roman"/>
                <w:b/>
                <w:sz w:val="22"/>
              </w:rPr>
            </w:pPr>
            <w:r w:rsidRPr="00802CB0">
              <w:rPr>
                <w:rFonts w:ascii="Times New Roman" w:hAnsi="Times New Roman"/>
                <w:b/>
                <w:sz w:val="22"/>
              </w:rPr>
              <w:t>Oдговорни орган / Укључени орган</w:t>
            </w:r>
          </w:p>
          <w:p w:rsidR="00126481" w:rsidRPr="00802CB0" w:rsidRDefault="00126481" w:rsidP="00802CB0">
            <w:pPr>
              <w:pStyle w:val="NoSpacing"/>
              <w:jc w:val="both"/>
              <w:rPr>
                <w:rFonts w:ascii="Times New Roman" w:hAnsi="Times New Roman"/>
                <w:b/>
                <w:sz w:val="22"/>
              </w:rPr>
            </w:pPr>
          </w:p>
        </w:tc>
        <w:tc>
          <w:tcPr>
            <w:tcW w:w="2033" w:type="dxa"/>
          </w:tcPr>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center"/>
              <w:rPr>
                <w:rFonts w:ascii="Times New Roman" w:hAnsi="Times New Roman"/>
                <w:b/>
                <w:sz w:val="22"/>
              </w:rPr>
            </w:pPr>
            <w:r w:rsidRPr="00802CB0">
              <w:rPr>
                <w:rFonts w:ascii="Times New Roman" w:hAnsi="Times New Roman"/>
                <w:b/>
                <w:sz w:val="22"/>
              </w:rPr>
              <w:t>Активности</w:t>
            </w:r>
          </w:p>
        </w:tc>
        <w:tc>
          <w:tcPr>
            <w:tcW w:w="2443" w:type="dxa"/>
            <w:gridSpan w:val="2"/>
          </w:tcPr>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center"/>
              <w:rPr>
                <w:rFonts w:ascii="Times New Roman" w:hAnsi="Times New Roman"/>
                <w:b/>
                <w:sz w:val="22"/>
              </w:rPr>
            </w:pPr>
            <w:r w:rsidRPr="00802CB0">
              <w:rPr>
                <w:rFonts w:ascii="Times New Roman" w:hAnsi="Times New Roman"/>
                <w:b/>
                <w:sz w:val="22"/>
              </w:rPr>
              <w:t>Извор финансирања/ буџет</w:t>
            </w:r>
          </w:p>
        </w:tc>
        <w:tc>
          <w:tcPr>
            <w:tcW w:w="2182" w:type="dxa"/>
            <w:gridSpan w:val="2"/>
          </w:tcPr>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center"/>
              <w:rPr>
                <w:rFonts w:ascii="Times New Roman" w:hAnsi="Times New Roman"/>
                <w:b/>
                <w:sz w:val="22"/>
              </w:rPr>
            </w:pPr>
            <w:r w:rsidRPr="00802CB0">
              <w:rPr>
                <w:rFonts w:ascii="Times New Roman" w:hAnsi="Times New Roman"/>
                <w:b/>
                <w:sz w:val="22"/>
              </w:rPr>
              <w:t>Индикатори</w:t>
            </w:r>
          </w:p>
        </w:tc>
        <w:tc>
          <w:tcPr>
            <w:tcW w:w="2538" w:type="dxa"/>
            <w:gridSpan w:val="2"/>
          </w:tcPr>
          <w:p w:rsidR="00126481" w:rsidRPr="00802CB0" w:rsidRDefault="00126481" w:rsidP="00802CB0">
            <w:pPr>
              <w:pStyle w:val="NoSpacing"/>
              <w:jc w:val="both"/>
              <w:rPr>
                <w:rFonts w:ascii="Times New Roman" w:hAnsi="Times New Roman"/>
                <w:b/>
              </w:rPr>
            </w:pPr>
          </w:p>
          <w:p w:rsidR="00126481" w:rsidRPr="00802CB0" w:rsidRDefault="00126481" w:rsidP="00802CB0">
            <w:pPr>
              <w:pStyle w:val="NoSpacing"/>
              <w:jc w:val="center"/>
              <w:rPr>
                <w:rFonts w:ascii="Times New Roman" w:hAnsi="Times New Roman"/>
                <w:b/>
                <w:sz w:val="22"/>
              </w:rPr>
            </w:pPr>
            <w:r w:rsidRPr="00802CB0">
              <w:rPr>
                <w:rFonts w:ascii="Times New Roman" w:hAnsi="Times New Roman"/>
                <w:b/>
                <w:sz w:val="22"/>
              </w:rPr>
              <w:t>Рок</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w:t>
            </w:r>
          </w:p>
          <w:p w:rsidR="00126481" w:rsidRPr="00802CB0" w:rsidRDefault="00126481" w:rsidP="00802CB0">
            <w:pPr>
              <w:pStyle w:val="NoSpacing"/>
              <w:jc w:val="center"/>
              <w:rPr>
                <w:rFonts w:ascii="Times New Roman" w:hAnsi="Times New Roman"/>
                <w:sz w:val="20"/>
                <w:szCs w:val="20"/>
                <w:lang w:val="sr-Latn-CS"/>
              </w:rPr>
            </w:pPr>
            <w:r w:rsidRPr="00802CB0">
              <w:rPr>
                <w:rFonts w:ascii="Times New Roman" w:hAnsi="Times New Roman"/>
                <w:sz w:val="20"/>
                <w:szCs w:val="20"/>
              </w:rPr>
              <w:t>правног оквира</w:t>
            </w:r>
          </w:p>
          <w:p w:rsidR="00126481" w:rsidRPr="00802CB0" w:rsidRDefault="00126481" w:rsidP="00802CB0">
            <w:pPr>
              <w:pStyle w:val="NoSpacing"/>
              <w:jc w:val="center"/>
              <w:rPr>
                <w:rFonts w:ascii="Times New Roman" w:hAnsi="Times New Roman"/>
                <w:sz w:val="20"/>
                <w:szCs w:val="20"/>
                <w:lang w:val="sr-Latn-CS"/>
              </w:rPr>
            </w:pP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унутрашњих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Измена и допуна Закона о граничној контроли у складу са Твининг пројектом Шенгенски акциони план</w:t>
            </w:r>
          </w:p>
          <w:p w:rsidR="00126481" w:rsidRPr="00802CB0" w:rsidRDefault="00126481" w:rsidP="00802CB0">
            <w:pPr>
              <w:pStyle w:val="NoSpacing"/>
              <w:jc w:val="center"/>
              <w:rPr>
                <w:rFonts w:ascii="Times New Roman" w:hAnsi="Times New Roman"/>
                <w:sz w:val="20"/>
                <w:szCs w:val="20"/>
              </w:rPr>
            </w:pP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ИПА 2014 Шенгенски акциони план – Акциони документ „Подршка сектору унутрашњих послова” – вредност пројекта 1.500.000 евра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за твининг</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Израђен Нацрт  закона о измени и допуни Закона о граничној контроли (API, PNR, EUROSUR)</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2020. године</w:t>
            </w:r>
          </w:p>
        </w:tc>
      </w:tr>
      <w:tr w:rsidR="00126481" w:rsidRPr="00802CB0" w:rsidTr="00802CB0">
        <w:trPr>
          <w:trHeight w:val="1810"/>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1.1.2</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 правног оквира усвајањем подзаконских аката за спровођење Закона о граничној конторли</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унутрашњих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Усвајање подзаконских аката: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Потребно је усвојити још једнуУредбу на основу Закона о граничној конторли</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16"/>
                <w:szCs w:val="16"/>
              </w:rPr>
            </w:pPr>
            <w:r w:rsidRPr="00802CB0">
              <w:rPr>
                <w:rFonts w:ascii="Times New Roman" w:hAnsi="Times New Roman"/>
                <w:sz w:val="20"/>
                <w:szCs w:val="20"/>
              </w:rPr>
              <w:t>Уредба о условима које мора да испуњава гранични прелаз у погледу просторија, уређаја, опреме, инфраструктуре, довољног броја запослених и других материјално техничких средстава неопходних за функционисање граничног прелаза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II квартал 2019. године</w:t>
            </w:r>
          </w:p>
        </w:tc>
      </w:tr>
      <w:tr w:rsidR="00126481" w:rsidRPr="00802CB0" w:rsidTr="00802CB0">
        <w:trPr>
          <w:trHeight w:val="902"/>
        </w:trPr>
        <w:tc>
          <w:tcPr>
            <w:tcW w:w="1049" w:type="dxa"/>
            <w:vAlign w:val="center"/>
          </w:tcPr>
          <w:p w:rsidR="00126481" w:rsidRPr="00802CB0" w:rsidDel="00422B0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1.1.3</w:t>
            </w:r>
          </w:p>
        </w:tc>
        <w:tc>
          <w:tcPr>
            <w:tcW w:w="1926" w:type="dxa"/>
            <w:vAlign w:val="center"/>
          </w:tcPr>
          <w:p w:rsidR="00126481" w:rsidRPr="00802CB0" w:rsidDel="00422B00" w:rsidRDefault="007752DD" w:rsidP="00802CB0">
            <w:pPr>
              <w:pStyle w:val="NoSpacing"/>
              <w:jc w:val="both"/>
              <w:rPr>
                <w:rFonts w:ascii="Times New Roman" w:hAnsi="Times New Roman"/>
                <w:bCs/>
                <w:sz w:val="20"/>
                <w:szCs w:val="20"/>
              </w:rPr>
            </w:pPr>
            <w:r w:rsidRPr="00802CB0">
              <w:rPr>
                <w:rFonts w:ascii="Times New Roman" w:hAnsi="Times New Roman"/>
                <w:bCs/>
                <w:sz w:val="20"/>
                <w:szCs w:val="20"/>
              </w:rPr>
              <w:t>Имплементација з</w:t>
            </w:r>
            <w:r w:rsidR="00126481" w:rsidRPr="00802CB0">
              <w:rPr>
                <w:rFonts w:ascii="Times New Roman" w:hAnsi="Times New Roman"/>
                <w:bCs/>
                <w:sz w:val="20"/>
                <w:szCs w:val="20"/>
              </w:rPr>
              <w:t>аконских и подзаконских аката</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Координационо тело –Оперативна група</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унутрашњих послова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Министрарство финансија – Управа царина</w:t>
            </w:r>
          </w:p>
          <w:p w:rsidR="00126481" w:rsidRPr="00802CB0" w:rsidRDefault="00126481" w:rsidP="00802CB0">
            <w:pPr>
              <w:pStyle w:val="NoSpacing"/>
              <w:jc w:val="center"/>
              <w:rPr>
                <w:rFonts w:ascii="Times New Roman" w:hAnsi="Times New Roman"/>
                <w:sz w:val="20"/>
                <w:szCs w:val="20"/>
                <w:lang w:eastAsia="bs-Latn-BA"/>
              </w:rPr>
            </w:pPr>
          </w:p>
          <w:p w:rsidR="00126481" w:rsidRPr="00B05C35" w:rsidDel="00422B00" w:rsidRDefault="00126481" w:rsidP="00802CB0">
            <w:pPr>
              <w:pStyle w:val="NoSpacing"/>
              <w:jc w:val="center"/>
              <w:rPr>
                <w:rFonts w:ascii="Times New Roman" w:hAnsi="Times New Roman"/>
                <w:sz w:val="20"/>
                <w:szCs w:val="20"/>
                <w:lang w:val="sr-Cyrl-RS" w:eastAsia="bs-Latn-BA"/>
              </w:rPr>
            </w:pPr>
            <w:r w:rsidRPr="00802CB0">
              <w:rPr>
                <w:rFonts w:ascii="Times New Roman" w:hAnsi="Times New Roman"/>
                <w:sz w:val="20"/>
                <w:szCs w:val="20"/>
                <w:lang w:eastAsia="bs-Latn-BA"/>
              </w:rPr>
              <w:t xml:space="preserve">Министарство пољопривреде, шумарства и </w:t>
            </w:r>
            <w:r w:rsidRPr="005C3388">
              <w:rPr>
                <w:rFonts w:ascii="Times New Roman" w:hAnsi="Times New Roman"/>
                <w:sz w:val="20"/>
                <w:szCs w:val="20"/>
                <w:lang w:eastAsia="bs-Latn-BA"/>
              </w:rPr>
              <w:t>водопривреде</w:t>
            </w:r>
            <w:r w:rsidR="00996EE0">
              <w:rPr>
                <w:rFonts w:ascii="Times New Roman" w:hAnsi="Times New Roman"/>
                <w:sz w:val="20"/>
                <w:szCs w:val="20"/>
                <w:lang w:val="sr-Cyrl-RS" w:eastAsia="bs-Latn-BA"/>
              </w:rPr>
              <w:t xml:space="preserve">, </w:t>
            </w:r>
            <w:r w:rsidR="00996EE0">
              <w:rPr>
                <w:rFonts w:ascii="Times New Roman" w:hAnsi="Times New Roman"/>
                <w:sz w:val="20"/>
                <w:szCs w:val="20"/>
                <w:lang w:val="sr-Cyrl-RS"/>
              </w:rPr>
              <w:t>Управа за ветерину,</w:t>
            </w:r>
            <w:r w:rsidR="00B05C35" w:rsidRPr="005C3388">
              <w:rPr>
                <w:rFonts w:ascii="Times New Roman" w:hAnsi="Times New Roman"/>
                <w:sz w:val="20"/>
                <w:szCs w:val="20"/>
                <w:lang w:val="sr-Cyrl-RS"/>
              </w:rPr>
              <w:t xml:space="preserve"> Управа за заштиту биља</w:t>
            </w:r>
          </w:p>
        </w:tc>
        <w:tc>
          <w:tcPr>
            <w:tcW w:w="2033" w:type="dxa"/>
            <w:vAlign w:val="center"/>
          </w:tcPr>
          <w:p w:rsidR="00126481" w:rsidRPr="00802CB0" w:rsidDel="00422B00" w:rsidRDefault="00126481" w:rsidP="00802CB0">
            <w:pPr>
              <w:pStyle w:val="NoSpacing"/>
              <w:jc w:val="center"/>
              <w:rPr>
                <w:rFonts w:ascii="Times New Roman" w:hAnsi="Times New Roman"/>
                <w:sz w:val="20"/>
                <w:szCs w:val="20"/>
                <w:lang w:eastAsia="hr-HR"/>
              </w:rPr>
            </w:pPr>
            <w:r w:rsidRPr="00802CB0">
              <w:rPr>
                <w:rFonts w:ascii="Times New Roman" w:hAnsi="Times New Roman"/>
                <w:sz w:val="20"/>
                <w:szCs w:val="20"/>
                <w:lang w:eastAsia="hr-HR"/>
              </w:rPr>
              <w:t>Успостављање механизма контроле спровођења подзаконских аката и СОП-а</w:t>
            </w:r>
          </w:p>
        </w:tc>
        <w:tc>
          <w:tcPr>
            <w:tcW w:w="2443" w:type="dxa"/>
            <w:gridSpan w:val="2"/>
            <w:vAlign w:val="center"/>
          </w:tcPr>
          <w:p w:rsidR="00126481" w:rsidRPr="00802CB0" w:rsidDel="00422B0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Del="00422B0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Извештаји о спровођењу подзаконских аката и СОП-ова</w:t>
            </w:r>
          </w:p>
        </w:tc>
        <w:tc>
          <w:tcPr>
            <w:tcW w:w="2538" w:type="dxa"/>
            <w:gridSpan w:val="2"/>
            <w:vAlign w:val="center"/>
          </w:tcPr>
          <w:p w:rsidR="00126481" w:rsidRPr="00802CB0" w:rsidDel="00422B00" w:rsidRDefault="00126481" w:rsidP="00802CB0">
            <w:pPr>
              <w:pStyle w:val="NoSpacing"/>
              <w:jc w:val="center"/>
              <w:rPr>
                <w:rFonts w:ascii="Times New Roman" w:hAnsi="Times New Roman"/>
                <w:sz w:val="20"/>
                <w:szCs w:val="20"/>
                <w:lang w:eastAsia="hr-HR"/>
              </w:rPr>
            </w:pPr>
            <w:r w:rsidRPr="00802CB0">
              <w:rPr>
                <w:rFonts w:ascii="Times New Roman" w:hAnsi="Times New Roman"/>
                <w:sz w:val="20"/>
                <w:szCs w:val="20"/>
                <w:lang w:eastAsia="hr-HR"/>
              </w:rPr>
              <w:t>II квартал 2019</w:t>
            </w:r>
          </w:p>
        </w:tc>
      </w:tr>
      <w:tr w:rsidR="00126481" w:rsidRPr="00802CB0" w:rsidTr="00802CB0">
        <w:trPr>
          <w:trHeight w:val="1570"/>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1.1.4</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 правног оквира у складу са Законом о странцима („Сужбени гласник РС”, број 24/18</w:t>
            </w:r>
            <w:r w:rsidR="005C3388">
              <w:rPr>
                <w:rFonts w:ascii="Times New Roman" w:hAnsi="Times New Roman"/>
                <w:sz w:val="20"/>
                <w:szCs w:val="20"/>
              </w:rPr>
              <w:t xml:space="preserve"> и</w:t>
            </w:r>
            <w:r w:rsidR="005C3388">
              <w:rPr>
                <w:rFonts w:ascii="Times New Roman" w:hAnsi="Times New Roman"/>
                <w:sz w:val="20"/>
                <w:szCs w:val="20"/>
                <w:lang w:val="sr-Cyrl-RS"/>
              </w:rPr>
              <w:t xml:space="preserve"> 31/19</w:t>
            </w:r>
            <w:r w:rsidR="005C3388">
              <w:rPr>
                <w:rFonts w:ascii="Times New Roman" w:hAnsi="Times New Roman"/>
                <w:sz w:val="20"/>
                <w:szCs w:val="20"/>
              </w:rPr>
              <w:t xml:space="preserve"> </w:t>
            </w:r>
            <w:r w:rsidRPr="00802CB0">
              <w:rPr>
                <w:rFonts w:ascii="Times New Roman" w:hAnsi="Times New Roman"/>
                <w:sz w:val="20"/>
                <w:szCs w:val="20"/>
              </w:rPr>
              <w:t>)</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унутрашњих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Усвајање подзаконских аката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sz w:val="20"/>
                <w:szCs w:val="20"/>
                <w:lang w:val="sr-Cyrl-CS"/>
              </w:rPr>
              <w:t>ВЕЗА: АП за 24 потпоглавље Миграције</w:t>
            </w:r>
          </w:p>
          <w:p w:rsidR="00126481" w:rsidRPr="00802CB0" w:rsidRDefault="00126481" w:rsidP="00802CB0">
            <w:pPr>
              <w:pStyle w:val="NoSpacing"/>
              <w:jc w:val="center"/>
              <w:rPr>
                <w:rFonts w:ascii="Times New Roman" w:hAnsi="Times New Roman"/>
                <w:sz w:val="20"/>
                <w:szCs w:val="20"/>
                <w:lang w:val="sr-Cyrl-CS"/>
              </w:rPr>
            </w:pPr>
          </w:p>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val="sr-Cyrl-CS"/>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Израдити Предлог уредбе о ближим условима за одбијање уласка странца у Републику Србију</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Усвојити Правилник о изгледу обрасца и </w:t>
            </w:r>
            <w:r w:rsidRPr="00802CB0">
              <w:rPr>
                <w:rFonts w:ascii="Times New Roman" w:hAnsi="Times New Roman"/>
                <w:sz w:val="20"/>
                <w:szCs w:val="20"/>
              </w:rPr>
              <w:lastRenderedPageBreak/>
              <w:t>поступку издавања личне карте за странца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I</w:t>
            </w:r>
            <w:r w:rsidRPr="00802CB0">
              <w:rPr>
                <w:rFonts w:ascii="Times New Roman" w:hAnsi="Times New Roman"/>
                <w:sz w:val="20"/>
                <w:szCs w:val="20"/>
                <w:lang w:val="sr-Latn-CS"/>
              </w:rPr>
              <w:t>I</w:t>
            </w:r>
            <w:r w:rsidRPr="00802CB0">
              <w:rPr>
                <w:rFonts w:ascii="Times New Roman" w:hAnsi="Times New Roman"/>
                <w:sz w:val="20"/>
                <w:szCs w:val="20"/>
              </w:rPr>
              <w:t xml:space="preserve"> квартал 2019. године</w:t>
            </w:r>
          </w:p>
          <w:p w:rsidR="00126481" w:rsidRPr="00802CB0" w:rsidRDefault="00126481" w:rsidP="00802CB0">
            <w:pPr>
              <w:pStyle w:val="NoSpacing"/>
              <w:jc w:val="center"/>
              <w:rPr>
                <w:rFonts w:ascii="Times New Roman" w:hAnsi="Times New Roman"/>
                <w:sz w:val="20"/>
                <w:szCs w:val="20"/>
              </w:rPr>
            </w:pPr>
          </w:p>
        </w:tc>
      </w:tr>
      <w:tr w:rsidR="00126481" w:rsidRPr="00802CB0" w:rsidTr="00802CB0">
        <w:trPr>
          <w:trHeight w:val="1570"/>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1.1.5</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 правног оквира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унутрашњих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Измена Закона о странцима  -  Фаза II</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 потпоглавље Миграције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Израђен Нацрт закона о измена и допуна Закона о странцима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2020. године</w:t>
            </w:r>
          </w:p>
          <w:p w:rsidR="00126481" w:rsidRPr="00802CB0" w:rsidRDefault="00126481" w:rsidP="00802CB0">
            <w:pPr>
              <w:pStyle w:val="NoSpacing"/>
              <w:jc w:val="center"/>
              <w:rPr>
                <w:rFonts w:ascii="Times New Roman" w:hAnsi="Times New Roman"/>
                <w:sz w:val="20"/>
                <w:szCs w:val="20"/>
              </w:rPr>
            </w:pPr>
          </w:p>
        </w:tc>
      </w:tr>
      <w:tr w:rsidR="00126481" w:rsidRPr="00802CB0" w:rsidTr="00802CB0">
        <w:trPr>
          <w:trHeight w:val="490"/>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1.1.6</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 правног оквирау складу са Законом о азилу и привременој заштити („Службени гласник РС”, број 24/18)</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унутрашњих послова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Комесаријат за избеглице и миграције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спољних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Усвојити подзаконске акте у складу са новим Законом о азилу и привременој заштити</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 потпоглавље Азил</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Нису потребна средства- запослени раде у оквиру редовних радних активности </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Усвојени подзаконски акти:     </w:t>
            </w:r>
          </w:p>
          <w:p w:rsidR="00126481" w:rsidRPr="00802CB0" w:rsidRDefault="00126481" w:rsidP="00802CB0">
            <w:pPr>
              <w:pStyle w:val="NoSpacing"/>
              <w:jc w:val="both"/>
              <w:rPr>
                <w:rFonts w:ascii="Times New Roman" w:hAnsi="Times New Roman"/>
                <w:color w:val="FF0000"/>
                <w:sz w:val="20"/>
                <w:szCs w:val="20"/>
              </w:rPr>
            </w:pPr>
            <w:r w:rsidRPr="00802CB0">
              <w:rPr>
                <w:rFonts w:ascii="Times New Roman" w:hAnsi="Times New Roman"/>
                <w:sz w:val="20"/>
                <w:szCs w:val="20"/>
              </w:rPr>
              <w:t xml:space="preserve">-Правилник о путној исправи,                                  </w:t>
            </w:r>
          </w:p>
          <w:p w:rsidR="00126481" w:rsidRPr="00802CB0" w:rsidRDefault="00126481" w:rsidP="00802CB0">
            <w:pPr>
              <w:pStyle w:val="NoSpacing"/>
              <w:jc w:val="both"/>
              <w:rPr>
                <w:rFonts w:ascii="Times New Roman" w:hAnsi="Times New Roman"/>
                <w:sz w:val="20"/>
                <w:szCs w:val="20"/>
              </w:rPr>
            </w:pPr>
            <w:r w:rsidRPr="00802CB0">
              <w:rPr>
                <w:rFonts w:ascii="Times New Roman" w:hAnsi="Times New Roman"/>
                <w:sz w:val="20"/>
                <w:szCs w:val="20"/>
              </w:rPr>
              <w:t xml:space="preserve">-Правилник о обезбеђивању материјалних услова прихвата у центрима за азил и другим објектима за смештај тражилаца азила                                         </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II квартал 2019.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1.1.7</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Усклађивање правног оквирау складу са Законом о азилу и привременој заштити („Службени гласник РС”, број 24/18) </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Министарство унутрашњих послова  </w:t>
            </w:r>
          </w:p>
        </w:tc>
        <w:tc>
          <w:tcPr>
            <w:tcW w:w="2033" w:type="dxa"/>
            <w:vAlign w:val="center"/>
          </w:tcPr>
          <w:p w:rsidR="00126481" w:rsidRPr="00802CB0" w:rsidRDefault="002B1025" w:rsidP="00802CB0">
            <w:pPr>
              <w:pStyle w:val="NoSpacing"/>
              <w:jc w:val="center"/>
              <w:rPr>
                <w:rFonts w:ascii="Times New Roman" w:hAnsi="Times New Roman"/>
                <w:sz w:val="20"/>
                <w:szCs w:val="20"/>
              </w:rPr>
            </w:pPr>
            <w:r w:rsidRPr="00802CB0">
              <w:rPr>
                <w:rFonts w:ascii="Times New Roman" w:hAnsi="Times New Roman"/>
                <w:sz w:val="20"/>
                <w:szCs w:val="20"/>
              </w:rPr>
              <w:t xml:space="preserve">Усвојен </w:t>
            </w:r>
            <w:r w:rsidR="00126481" w:rsidRPr="00802CB0">
              <w:rPr>
                <w:rFonts w:ascii="Times New Roman" w:hAnsi="Times New Roman"/>
                <w:sz w:val="20"/>
                <w:szCs w:val="20"/>
              </w:rPr>
              <w:t xml:space="preserve">редлог измена и допуна Закона о азилу и привременој заштити. Успостављен правни оквир који ће омогућити Републици Србији да се додатно усклади са правним тековинама Европске уније посебно у погледу спровођења </w:t>
            </w:r>
            <w:r w:rsidR="00126481" w:rsidRPr="00802CB0">
              <w:rPr>
                <w:rFonts w:ascii="Times New Roman" w:hAnsi="Times New Roman"/>
                <w:sz w:val="20"/>
                <w:szCs w:val="20"/>
              </w:rPr>
              <w:lastRenderedPageBreak/>
              <w:t>посебних облика поступака, права тражилаца азила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ВЕЗА: АП за 24 потпоглавље Азил</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Нису потребна средства- запослени раде у оквиру редовних радних активности </w:t>
            </w:r>
          </w:p>
        </w:tc>
        <w:tc>
          <w:tcPr>
            <w:tcW w:w="2182" w:type="dxa"/>
            <w:gridSpan w:val="2"/>
            <w:vAlign w:val="center"/>
          </w:tcPr>
          <w:p w:rsidR="00126481" w:rsidRPr="00802CB0" w:rsidRDefault="00126481" w:rsidP="00802CB0">
            <w:pPr>
              <w:pStyle w:val="NoSpacing"/>
              <w:jc w:val="both"/>
              <w:rPr>
                <w:rFonts w:ascii="Times New Roman" w:hAnsi="Times New Roman"/>
                <w:sz w:val="20"/>
                <w:szCs w:val="20"/>
              </w:rPr>
            </w:pPr>
            <w:r w:rsidRPr="00802CB0">
              <w:rPr>
                <w:rFonts w:ascii="Times New Roman" w:hAnsi="Times New Roman"/>
                <w:sz w:val="20"/>
                <w:szCs w:val="20"/>
              </w:rPr>
              <w:t>Израђен Нацрт закона о изменама и допунама Закона о азилу и привременој заштити - додатно усклађивање са одредбама Директиве 2013/32 /ЕУ, Директиве 2011/95/ЕЗ, Директиве 2001/55/ЕС и Директиве 2013/33/ЕС</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II квартал 2019. године</w:t>
            </w:r>
          </w:p>
          <w:p w:rsidR="00126481" w:rsidRPr="00802CB0" w:rsidRDefault="00126481" w:rsidP="00802CB0">
            <w:pPr>
              <w:pStyle w:val="NoSpacing"/>
              <w:jc w:val="center"/>
              <w:rPr>
                <w:rFonts w:ascii="Times New Roman" w:hAnsi="Times New Roman"/>
                <w:sz w:val="20"/>
                <w:szCs w:val="20"/>
              </w:rPr>
            </w:pP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1.1.8</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 правног оквира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унутрашњих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Усвојен предлог измена и допуна Закона о азилу и привременој заштити. Успостављен правни оквир који ће омогућити Републици Србији да се усклади са правним тековинама Европске уније, посебно са одредбама које регулишу успостављање  „EURODAC” система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 потпоглавље Азил</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both"/>
              <w:rPr>
                <w:rFonts w:ascii="Times New Roman" w:hAnsi="Times New Roman"/>
                <w:sz w:val="20"/>
                <w:szCs w:val="20"/>
              </w:rPr>
            </w:pPr>
            <w:r w:rsidRPr="00802CB0">
              <w:rPr>
                <w:rFonts w:ascii="Times New Roman" w:hAnsi="Times New Roman"/>
                <w:sz w:val="20"/>
                <w:szCs w:val="20"/>
              </w:rPr>
              <w:t xml:space="preserve">Израдити Нацрт Закона о изменама и допунама Закона о азилу и привременој заштити - </w:t>
            </w:r>
            <w:r w:rsidRPr="00802CB0">
              <w:rPr>
                <w:rFonts w:ascii="Times New Roman" w:hAnsi="Times New Roman"/>
                <w:b/>
                <w:sz w:val="20"/>
                <w:szCs w:val="20"/>
              </w:rPr>
              <w:t>друга</w:t>
            </w:r>
            <w:r w:rsidRPr="00802CB0">
              <w:rPr>
                <w:rFonts w:ascii="Times New Roman" w:hAnsi="Times New Roman"/>
                <w:sz w:val="20"/>
                <w:szCs w:val="20"/>
              </w:rPr>
              <w:t xml:space="preserve"> фаза - потпуна усклађеност са одредбама Уредбе (EЗ) број 2725/2000 и Уредбе Савета (EЗ) број 407/2002 о успостављању „EURODAC” система за упоређивање отисака прстију и спровођења Уредбе Савета (EЗ) број 604/2013 о увођењу критеријума и механизама за утврђивање државе чланице која је задужена за обраду захтева за међународну заштиту који држављанин треће земље или лице без држављанства преда у једној од држава чланица (Даблинска уредба).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1.1.9</w:t>
            </w:r>
          </w:p>
        </w:tc>
        <w:tc>
          <w:tcPr>
            <w:tcW w:w="1926" w:type="dxa"/>
            <w:vAlign w:val="center"/>
          </w:tcPr>
          <w:p w:rsidR="00126481" w:rsidRPr="00802CB0" w:rsidRDefault="00126481" w:rsidP="004A06C2">
            <w:pPr>
              <w:pStyle w:val="NoSpacing"/>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 правног оквира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пољопривреде, шумарства и водопривреде</w:t>
            </w:r>
            <w:r w:rsidR="00996EE0">
              <w:rPr>
                <w:rFonts w:ascii="Times New Roman" w:hAnsi="Times New Roman"/>
                <w:sz w:val="20"/>
                <w:szCs w:val="20"/>
                <w:lang w:val="sr-Cyrl-RS"/>
              </w:rPr>
              <w:t>,</w:t>
            </w:r>
            <w:r w:rsidR="00996EE0">
              <w:rPr>
                <w:rFonts w:ascii="Times New Roman" w:hAnsi="Times New Roman"/>
                <w:sz w:val="20"/>
                <w:szCs w:val="20"/>
              </w:rPr>
              <w:t xml:space="preserve"> </w:t>
            </w:r>
            <w:r w:rsidRPr="00802CB0">
              <w:rPr>
                <w:rFonts w:ascii="Times New Roman" w:hAnsi="Times New Roman"/>
                <w:sz w:val="20"/>
                <w:szCs w:val="20"/>
              </w:rPr>
              <w:t xml:space="preserve"> Управа за заштиту биља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Измена Закона о здрављу биља</w:t>
            </w:r>
          </w:p>
        </w:tc>
        <w:tc>
          <w:tcPr>
            <w:tcW w:w="2443" w:type="dxa"/>
            <w:gridSpan w:val="2"/>
            <w:vAlign w:val="center"/>
          </w:tcPr>
          <w:p w:rsidR="00126481" w:rsidRPr="00E309A2" w:rsidRDefault="00B05C35" w:rsidP="00802CB0">
            <w:pPr>
              <w:pStyle w:val="NoSpacing"/>
              <w:jc w:val="center"/>
              <w:rPr>
                <w:rFonts w:ascii="Times New Roman" w:hAnsi="Times New Roman"/>
                <w:sz w:val="20"/>
                <w:szCs w:val="20"/>
              </w:rPr>
            </w:pPr>
            <w:r w:rsidRPr="00E309A2">
              <w:rPr>
                <w:rFonts w:ascii="Times New Roman" w:hAnsi="Times New Roman"/>
                <w:sz w:val="20"/>
                <w:szCs w:val="20"/>
                <w:lang w:val="sr-Cyrl-RS"/>
              </w:rPr>
              <w:t>Нису потребна средства</w:t>
            </w:r>
            <w:r w:rsidRPr="00E309A2">
              <w:rPr>
                <w:rFonts w:ascii="Times New Roman" w:hAnsi="Times New Roman"/>
                <w:sz w:val="20"/>
                <w:szCs w:val="20"/>
              </w:rPr>
              <w:t xml:space="preserve"> -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Усвојене измене Закона о здрављу биља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II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1.1.10</w:t>
            </w:r>
          </w:p>
        </w:tc>
        <w:tc>
          <w:tcPr>
            <w:tcW w:w="1926" w:type="dxa"/>
            <w:vAlign w:val="center"/>
          </w:tcPr>
          <w:p w:rsidR="00126481" w:rsidRPr="00802CB0" w:rsidRDefault="00126481" w:rsidP="004A06C2">
            <w:pPr>
              <w:pStyle w:val="NoSpacing"/>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Усклађивање правног оквира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пољопривреде, шумарства и водоп</w:t>
            </w:r>
            <w:r w:rsidR="00996EE0">
              <w:rPr>
                <w:rFonts w:ascii="Times New Roman" w:hAnsi="Times New Roman"/>
                <w:sz w:val="20"/>
                <w:szCs w:val="20"/>
              </w:rPr>
              <w:t>ривреде</w:t>
            </w:r>
            <w:r w:rsidR="00996EE0">
              <w:rPr>
                <w:rFonts w:ascii="Times New Roman" w:hAnsi="Times New Roman"/>
                <w:sz w:val="20"/>
                <w:szCs w:val="20"/>
                <w:lang w:val="sr-Cyrl-RS"/>
              </w:rPr>
              <w:t xml:space="preserve">, </w:t>
            </w:r>
            <w:r w:rsidRPr="00802CB0">
              <w:rPr>
                <w:rFonts w:ascii="Times New Roman" w:hAnsi="Times New Roman"/>
                <w:sz w:val="20"/>
                <w:szCs w:val="20"/>
              </w:rPr>
              <w:t xml:space="preserve"> Управа за заштиту биља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Измена Закона о безбедности хране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Измена Закона о средствима за заштиту биља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Доношење Закона о семену, садном материјалу, пољопривредном и украсном биљу</w:t>
            </w:r>
            <w:r w:rsidRPr="00802CB0">
              <w:rPr>
                <w:rFonts w:ascii="Times New Roman" w:hAnsi="Times New Roman"/>
                <w:sz w:val="20"/>
                <w:szCs w:val="20"/>
              </w:rPr>
              <w:tab/>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Пројекат: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Better Trainings for Safer Food  - BTSF</w:t>
            </w:r>
          </w:p>
          <w:p w:rsidR="00126481" w:rsidRPr="00E309A2" w:rsidRDefault="00B05C35" w:rsidP="00802CB0">
            <w:pPr>
              <w:pStyle w:val="NoSpacing"/>
              <w:jc w:val="center"/>
              <w:rPr>
                <w:rFonts w:ascii="Times New Roman" w:hAnsi="Times New Roman"/>
                <w:sz w:val="20"/>
                <w:szCs w:val="20"/>
              </w:rPr>
            </w:pPr>
            <w:r w:rsidRPr="00E309A2">
              <w:rPr>
                <w:rFonts w:ascii="Times New Roman" w:hAnsi="Times New Roman"/>
                <w:sz w:val="20"/>
                <w:szCs w:val="20"/>
                <w:lang w:val="sr-Cyrl-RS"/>
              </w:rPr>
              <w:t>Нису потребна средства</w:t>
            </w:r>
            <w:r w:rsidRPr="00E309A2">
              <w:rPr>
                <w:rFonts w:ascii="Times New Roman" w:hAnsi="Times New Roman"/>
                <w:sz w:val="20"/>
                <w:szCs w:val="20"/>
              </w:rPr>
              <w:t xml:space="preserve"> - запослени раде у оквиру редовних радних активности </w:t>
            </w: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Усвојене измене Закона о безбедности хране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Усвојене измене Закона о средствима за заштиту биља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Усвојен Закон о семену,  садном материјалу, пољопривредном и украсном биљу</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II квартал 2019 године за Закон о безбедности хране и Закон о средствима за заштиту биља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color w:val="FF0000"/>
                <w:sz w:val="20"/>
                <w:szCs w:val="20"/>
              </w:rPr>
            </w:pPr>
            <w:r w:rsidRPr="00802CB0">
              <w:rPr>
                <w:rFonts w:ascii="Times New Roman" w:hAnsi="Times New Roman"/>
                <w:sz w:val="20"/>
                <w:szCs w:val="20"/>
              </w:rPr>
              <w:t>IV квартал 2019 године за Закон о семену, садном материјалу пољопривредног и украсног биља</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1.1.11</w:t>
            </w:r>
          </w:p>
        </w:tc>
        <w:tc>
          <w:tcPr>
            <w:tcW w:w="1926" w:type="dxa"/>
            <w:vAlign w:val="center"/>
          </w:tcPr>
          <w:p w:rsidR="00126481" w:rsidRPr="00802CB0" w:rsidRDefault="00126481" w:rsidP="004A06C2">
            <w:pPr>
              <w:pStyle w:val="NoSpacing"/>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Jaчање административних капацитета – фаза 1</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Управа граничне полиције,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људске ресурсе</w:t>
            </w:r>
          </w:p>
        </w:tc>
        <w:tc>
          <w:tcPr>
            <w:tcW w:w="2033" w:type="dxa"/>
            <w:vAlign w:val="center"/>
          </w:tcPr>
          <w:p w:rsidR="00126481" w:rsidRPr="00802CB0" w:rsidRDefault="00126481" w:rsidP="00802CB0">
            <w:pPr>
              <w:pStyle w:val="NoSpacing"/>
              <w:jc w:val="both"/>
              <w:rPr>
                <w:rFonts w:ascii="Times New Roman" w:hAnsi="Times New Roman"/>
                <w:sz w:val="20"/>
                <w:szCs w:val="20"/>
              </w:rPr>
            </w:pPr>
            <w:r w:rsidRPr="00802CB0">
              <w:rPr>
                <w:rFonts w:ascii="Times New Roman" w:hAnsi="Times New Roman"/>
                <w:sz w:val="20"/>
                <w:szCs w:val="20"/>
              </w:rPr>
              <w:t>Извршити анализу постојећег стања људских ресурса у Управи граничне полицијем са предлогом потребног броја полицијских службеника у складу са Шенгенским стандардима и</w:t>
            </w:r>
          </w:p>
          <w:p w:rsidR="00126481" w:rsidRPr="00802CB0" w:rsidRDefault="00126481" w:rsidP="00802CB0">
            <w:pPr>
              <w:pStyle w:val="NoSpacing"/>
              <w:jc w:val="both"/>
              <w:rPr>
                <w:rFonts w:ascii="Times New Roman" w:hAnsi="Times New Roman"/>
                <w:sz w:val="20"/>
                <w:szCs w:val="20"/>
              </w:rPr>
            </w:pPr>
            <w:r w:rsidRPr="00802CB0">
              <w:rPr>
                <w:rFonts w:ascii="Times New Roman" w:hAnsi="Times New Roman"/>
                <w:sz w:val="20"/>
                <w:szCs w:val="20"/>
              </w:rPr>
              <w:t xml:space="preserve">Твининг пројектом Шенгенски акциони план </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Правда, слобода и безбедност</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ИПА 2014</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Шенгенски акциони план</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Акциони документ „Подршка сектору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вредност пројекта 1.500.000 евра за твининг</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Израђена анализа стања и донете препоруке и усаглашене са кадровским планом МУП</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кваратал 2020.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1.1.12</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Jaчање административних капацитета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Републичка дирекција за имовину Републике Србије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Кадровско попуњавање Републичке дирекције за имовину Републике Србије</w:t>
            </w:r>
          </w:p>
        </w:tc>
        <w:tc>
          <w:tcPr>
            <w:tcW w:w="2443" w:type="dxa"/>
            <w:gridSpan w:val="2"/>
            <w:vAlign w:val="center"/>
          </w:tcPr>
          <w:p w:rsidR="00126481" w:rsidRPr="00E309A2" w:rsidRDefault="00026F5C" w:rsidP="00802CB0">
            <w:pPr>
              <w:pStyle w:val="NoSpacing"/>
              <w:jc w:val="center"/>
              <w:rPr>
                <w:rFonts w:ascii="Times New Roman" w:hAnsi="Times New Roman"/>
                <w:sz w:val="20"/>
                <w:szCs w:val="20"/>
              </w:rPr>
            </w:pPr>
            <w:r w:rsidRPr="00E309A2">
              <w:rPr>
                <w:rFonts w:ascii="Times New Roman" w:hAnsi="Times New Roman"/>
                <w:sz w:val="20"/>
                <w:szCs w:val="20"/>
              </w:rPr>
              <w:t xml:space="preserve">Буџет Републичке дирекције за имовину Републике </w:t>
            </w:r>
            <w:r w:rsidR="00126481" w:rsidRPr="00E309A2">
              <w:rPr>
                <w:rFonts w:ascii="Times New Roman" w:hAnsi="Times New Roman"/>
                <w:sz w:val="20"/>
                <w:szCs w:val="20"/>
              </w:rPr>
              <w:t>Србије</w:t>
            </w:r>
          </w:p>
          <w:p w:rsidR="00026F5C" w:rsidRPr="00E309A2" w:rsidRDefault="00026F5C" w:rsidP="00802CB0">
            <w:pPr>
              <w:pStyle w:val="NoSpacing"/>
              <w:jc w:val="center"/>
              <w:rPr>
                <w:rFonts w:ascii="Times New Roman" w:hAnsi="Times New Roman"/>
                <w:sz w:val="20"/>
                <w:szCs w:val="20"/>
              </w:rPr>
            </w:pPr>
            <w:r w:rsidRPr="00E309A2">
              <w:rPr>
                <w:rFonts w:ascii="Times New Roman" w:hAnsi="Times New Roman"/>
                <w:sz w:val="20"/>
                <w:szCs w:val="20"/>
              </w:rPr>
              <w:t>7.162.000 динара у 2019. години;</w:t>
            </w:r>
          </w:p>
          <w:p w:rsidR="00026F5C" w:rsidRPr="00E309A2" w:rsidRDefault="00026F5C" w:rsidP="00802CB0">
            <w:pPr>
              <w:pStyle w:val="NoSpacing"/>
              <w:jc w:val="center"/>
              <w:rPr>
                <w:rFonts w:ascii="Times New Roman" w:hAnsi="Times New Roman"/>
                <w:sz w:val="20"/>
                <w:szCs w:val="20"/>
              </w:rPr>
            </w:pPr>
            <w:r w:rsidRPr="00E309A2">
              <w:rPr>
                <w:rFonts w:ascii="Times New Roman" w:hAnsi="Times New Roman"/>
                <w:sz w:val="20"/>
                <w:szCs w:val="20"/>
              </w:rPr>
              <w:t>13.389.000 динара у 2020. години – плате запослених</w:t>
            </w:r>
          </w:p>
          <w:p w:rsidR="00026F5C" w:rsidRPr="00802CB0" w:rsidRDefault="00026F5C" w:rsidP="00802CB0">
            <w:pPr>
              <w:pStyle w:val="NoSpacing"/>
              <w:jc w:val="center"/>
              <w:rPr>
                <w:rFonts w:ascii="Times New Roman" w:hAnsi="Times New Roman"/>
                <w:color w:val="FF0000"/>
                <w:sz w:val="20"/>
                <w:szCs w:val="20"/>
              </w:rPr>
            </w:pPr>
          </w:p>
          <w:p w:rsidR="00681D2B" w:rsidRPr="00802CB0" w:rsidRDefault="00681D2B"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Усвајање акта о систематизацији радних места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Попуњавање радних места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II кваратал 2019. године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кваратал 2019.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1.1.13</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Jaчање административних капацитета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финансија  - 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Кадровско попуњавање Управе царина</w:t>
            </w:r>
          </w:p>
        </w:tc>
        <w:tc>
          <w:tcPr>
            <w:tcW w:w="2443" w:type="dxa"/>
            <w:gridSpan w:val="2"/>
            <w:vAlign w:val="center"/>
          </w:tcPr>
          <w:p w:rsidR="00E120BD" w:rsidRPr="00AE2C67" w:rsidRDefault="00E120BD" w:rsidP="00E120BD">
            <w:pPr>
              <w:pStyle w:val="NoSpacing"/>
              <w:jc w:val="center"/>
              <w:rPr>
                <w:rFonts w:ascii="Times New Roman" w:hAnsi="Times New Roman"/>
                <w:sz w:val="20"/>
                <w:szCs w:val="20"/>
                <w:lang w:val="sr-Cyrl-RS"/>
              </w:rPr>
            </w:pPr>
            <w:r w:rsidRPr="00AE2C67">
              <w:rPr>
                <w:rFonts w:ascii="Times New Roman" w:hAnsi="Times New Roman"/>
                <w:sz w:val="20"/>
                <w:szCs w:val="20"/>
              </w:rPr>
              <w:t xml:space="preserve">Буџет </w:t>
            </w:r>
            <w:r w:rsidRPr="00AE2C67">
              <w:rPr>
                <w:rFonts w:ascii="Times New Roman" w:hAnsi="Times New Roman"/>
                <w:sz w:val="20"/>
                <w:szCs w:val="20"/>
                <w:lang w:val="sr-Cyrl-RS"/>
              </w:rPr>
              <w:t xml:space="preserve">Министарства финансија – Управе царина износ од </w:t>
            </w:r>
          </w:p>
          <w:p w:rsidR="00126481" w:rsidRPr="00802CB0" w:rsidRDefault="00E120BD" w:rsidP="00E120BD">
            <w:pPr>
              <w:pStyle w:val="NoSpacing"/>
              <w:jc w:val="center"/>
              <w:rPr>
                <w:rFonts w:ascii="Times New Roman" w:hAnsi="Times New Roman"/>
                <w:sz w:val="20"/>
                <w:szCs w:val="20"/>
              </w:rPr>
            </w:pPr>
            <w:r w:rsidRPr="00AE2C67">
              <w:rPr>
                <w:rFonts w:ascii="Times New Roman" w:hAnsi="Times New Roman"/>
                <w:sz w:val="20"/>
                <w:szCs w:val="20"/>
              </w:rPr>
              <w:t xml:space="preserve">57.864.000,00 динара </w:t>
            </w:r>
            <w:r w:rsidRPr="00AE2C67">
              <w:rPr>
                <w:rFonts w:ascii="Times New Roman" w:hAnsi="Times New Roman"/>
                <w:sz w:val="20"/>
                <w:szCs w:val="20"/>
                <w:lang w:val="sr-Cyrl-RS"/>
              </w:rPr>
              <w:t>годишње – плате запослених</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нових царинских службеника Управе царина</w:t>
            </w:r>
            <w:r w:rsidRPr="00802CB0">
              <w:rPr>
                <w:rFonts w:ascii="Times New Roman" w:hAnsi="Times New Roman"/>
                <w:sz w:val="20"/>
                <w:szCs w:val="20"/>
              </w:rPr>
              <w:tab/>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II квартал 2019.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1.1.14</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Jaчање административних капацитета</w:t>
            </w:r>
          </w:p>
        </w:tc>
        <w:tc>
          <w:tcPr>
            <w:tcW w:w="2430" w:type="dxa"/>
            <w:vAlign w:val="center"/>
          </w:tcPr>
          <w:p w:rsidR="00126481" w:rsidRPr="00E120BD" w:rsidRDefault="00126481" w:rsidP="00802CB0">
            <w:pPr>
              <w:pStyle w:val="NoSpacing"/>
              <w:jc w:val="center"/>
              <w:rPr>
                <w:rFonts w:ascii="Times New Roman" w:hAnsi="Times New Roman"/>
                <w:sz w:val="20"/>
                <w:szCs w:val="20"/>
                <w:lang w:val="sr-Cyrl-RS"/>
              </w:rPr>
            </w:pPr>
            <w:r w:rsidRPr="00802CB0">
              <w:rPr>
                <w:rFonts w:ascii="Times New Roman" w:hAnsi="Times New Roman"/>
                <w:sz w:val="20"/>
                <w:szCs w:val="20"/>
              </w:rPr>
              <w:t xml:space="preserve">Mинистарство пољопривреде, шумарства и </w:t>
            </w:r>
            <w:r w:rsidR="00996EE0">
              <w:rPr>
                <w:rFonts w:ascii="Times New Roman" w:hAnsi="Times New Roman"/>
                <w:sz w:val="20"/>
                <w:szCs w:val="20"/>
              </w:rPr>
              <w:t>водопривред</w:t>
            </w:r>
            <w:r w:rsidR="00996EE0">
              <w:rPr>
                <w:rFonts w:ascii="Times New Roman" w:hAnsi="Times New Roman"/>
                <w:sz w:val="20"/>
                <w:szCs w:val="20"/>
                <w:lang w:val="sr-Cyrl-RS"/>
              </w:rPr>
              <w:t xml:space="preserve">е, </w:t>
            </w:r>
            <w:r w:rsidR="00E120BD" w:rsidRPr="00AE2C67">
              <w:rPr>
                <w:rFonts w:ascii="Times New Roman" w:hAnsi="Times New Roman"/>
                <w:sz w:val="20"/>
                <w:szCs w:val="20"/>
                <w:lang w:val="sr-Latn-RS"/>
              </w:rPr>
              <w:t xml:space="preserve"> </w:t>
            </w:r>
            <w:r w:rsidR="00996EE0">
              <w:rPr>
                <w:rFonts w:ascii="Times New Roman" w:hAnsi="Times New Roman"/>
                <w:sz w:val="20"/>
                <w:szCs w:val="20"/>
                <w:lang w:val="sr-Cyrl-RS"/>
              </w:rPr>
              <w:t>Управа за ветерину,</w:t>
            </w:r>
            <w:r w:rsidR="00E120BD" w:rsidRPr="00AE2C67">
              <w:rPr>
                <w:rFonts w:ascii="Times New Roman" w:hAnsi="Times New Roman"/>
                <w:sz w:val="20"/>
                <w:szCs w:val="20"/>
                <w:lang w:val="sr-Cyrl-RS"/>
              </w:rPr>
              <w:t xml:space="preserve"> Управа за заштиту биља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Кадровско попуњавање Управе за ветерину и Управе за заштиту биља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Укупна новчана средства неопходна за реализацију ове активности за све наведене институције, а која ће се финансирати из буџета Републике Србије биће позната након анализа неопходних за дефинисање неопходног броја нових службеника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 ову сврху, радиће се прерасподела постојећег кадра Управе за ветерину и Управе за заштиту биља</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нових граничних инспектора Управе за ветерину и Управе за заштиту биља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1.1.15</w:t>
            </w:r>
          </w:p>
        </w:tc>
        <w:tc>
          <w:tcPr>
            <w:tcW w:w="1926"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Извршити анализу постојећег система обуке припадника граничне полиције и модела стручног усавршавања са препорукама за усаглашавање са стандардима Шенгена</w:t>
            </w:r>
          </w:p>
        </w:tc>
        <w:tc>
          <w:tcPr>
            <w:tcW w:w="2430"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Министарство унутрашњих послова,         Сектор за људске ресурсе,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Управа граничне полиције</w:t>
            </w:r>
          </w:p>
        </w:tc>
        <w:tc>
          <w:tcPr>
            <w:tcW w:w="2033"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У складу са Твининг пројектом Шенгенски акциони план  </w:t>
            </w:r>
          </w:p>
        </w:tc>
        <w:tc>
          <w:tcPr>
            <w:tcW w:w="2443" w:type="dxa"/>
            <w:gridSpan w:val="2"/>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ИПА 2014 Шенгенски акциони план – Акциони документ</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„Подршка сектору унутрашњих послова” –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вредност пројекта 1.500.000 евра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за твининг</w:t>
            </w:r>
          </w:p>
        </w:tc>
        <w:tc>
          <w:tcPr>
            <w:tcW w:w="2182" w:type="dxa"/>
            <w:gridSpan w:val="2"/>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Извршена анализа система и наставног плана обуке</w:t>
            </w:r>
          </w:p>
        </w:tc>
        <w:tc>
          <w:tcPr>
            <w:tcW w:w="2538" w:type="dxa"/>
            <w:gridSpan w:val="2"/>
            <w:shd w:val="clear" w:color="auto" w:fill="auto"/>
            <w:vAlign w:val="center"/>
          </w:tcPr>
          <w:p w:rsidR="00126481" w:rsidRPr="00802CB0" w:rsidDel="006D35D3"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2020.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1.1.16</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Спровођење плана обуке</w:t>
            </w:r>
          </w:p>
        </w:tc>
        <w:tc>
          <w:tcPr>
            <w:tcW w:w="2430" w:type="dxa"/>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Сектор за људске ресурсе </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  Управа граничне полиције</w:t>
            </w:r>
          </w:p>
          <w:p w:rsidR="00126481" w:rsidRPr="00802CB0" w:rsidRDefault="00126481" w:rsidP="00802CB0">
            <w:pPr>
              <w:pStyle w:val="NoSpacing"/>
              <w:jc w:val="center"/>
              <w:rPr>
                <w:rFonts w:ascii="Times New Roman" w:hAnsi="Times New Roman"/>
                <w:sz w:val="20"/>
                <w:szCs w:val="20"/>
              </w:rPr>
            </w:pP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 xml:space="preserve">Извршити обуку службеника граничне полиције у складу са заједничким основним програмом обуке агенције EBCGA - (CCC) и осталим шенген </w:t>
            </w:r>
            <w:r w:rsidRPr="00802CB0">
              <w:rPr>
                <w:rFonts w:ascii="Times New Roman" w:hAnsi="Times New Roman"/>
                <w:sz w:val="20"/>
                <w:szCs w:val="20"/>
              </w:rPr>
              <w:lastRenderedPageBreak/>
              <w:t>стандардима који се односе на обуку</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ИПА 2014 Шенгенски акциони план – Акциони документ</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„Подршка сектору унутрашњих послова” –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вредност пројекта 1.500.000 евра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за твининг</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Буџет Министарства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6.400.000 динара у 2019. години – трошкови обука у складу са Планом обука за 2019. годину</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Спроведена обука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Број обучених полицијских службеника у складу са заједничким основним програмом обуке агенције заевропску граничну и </w:t>
            </w:r>
            <w:r w:rsidRPr="00802CB0">
              <w:rPr>
                <w:rFonts w:ascii="Times New Roman" w:hAnsi="Times New Roman"/>
                <w:sz w:val="20"/>
                <w:szCs w:val="20"/>
              </w:rPr>
              <w:lastRenderedPageBreak/>
              <w:t xml:space="preserve">обалску стражу - EBCGA- (CCC)      </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 xml:space="preserve">Континуирано </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1.1.17</w:t>
            </w:r>
          </w:p>
        </w:tc>
        <w:tc>
          <w:tcPr>
            <w:tcW w:w="1926"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Спровођење плана обуке</w:t>
            </w:r>
          </w:p>
        </w:tc>
        <w:tc>
          <w:tcPr>
            <w:tcW w:w="2430" w:type="dxa"/>
            <w:shd w:val="clear" w:color="auto" w:fill="auto"/>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Сектор за људске ресурсе </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  Управа граничне полиције</w:t>
            </w:r>
          </w:p>
        </w:tc>
        <w:tc>
          <w:tcPr>
            <w:tcW w:w="2033"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Обука мултипликатора</w:t>
            </w:r>
            <w:r w:rsidRPr="00802CB0">
              <w:rPr>
                <w:rFonts w:ascii="Times New Roman" w:hAnsi="Times New Roman"/>
                <w:sz w:val="20"/>
                <w:szCs w:val="20"/>
              </w:rPr>
              <w:tab/>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у складу са Твининг пројектом Шенгенски акциони план </w:t>
            </w:r>
          </w:p>
        </w:tc>
        <w:tc>
          <w:tcPr>
            <w:tcW w:w="2443" w:type="dxa"/>
            <w:gridSpan w:val="2"/>
            <w:shd w:val="clear" w:color="auto" w:fill="auto"/>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ИПА 2014 Шенгенски акциони план – Акциони документ</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„Подршка сектору унутрашњих послова” –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вредност пројекта 1.500.000 евра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за твининг</w:t>
            </w:r>
          </w:p>
        </w:tc>
        <w:tc>
          <w:tcPr>
            <w:tcW w:w="2182" w:type="dxa"/>
            <w:gridSpan w:val="2"/>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обучених мултипликатора</w:t>
            </w:r>
            <w:r w:rsidRPr="00802CB0">
              <w:rPr>
                <w:rFonts w:ascii="Times New Roman" w:hAnsi="Times New Roman"/>
                <w:sz w:val="20"/>
                <w:szCs w:val="20"/>
              </w:rPr>
              <w:tab/>
            </w:r>
          </w:p>
        </w:tc>
        <w:tc>
          <w:tcPr>
            <w:tcW w:w="2538" w:type="dxa"/>
            <w:gridSpan w:val="2"/>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1.1.18</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Спровођење плана обуке</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људске ресурсе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  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Систем обуке је унапређен на основу спроведене евалуације</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Извештај о евалуацији</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1.1.19</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Teхничко опремање граничних прелаза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аналитику, телекомуникационе и информационе технологије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финансија – Управа царина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пољопривреде, шумарства и </w:t>
            </w:r>
            <w:r w:rsidRPr="00AE2C67">
              <w:rPr>
                <w:rFonts w:ascii="Times New Roman" w:hAnsi="Times New Roman"/>
                <w:sz w:val="20"/>
                <w:szCs w:val="20"/>
              </w:rPr>
              <w:t>водопривреде</w:t>
            </w:r>
            <w:r w:rsidR="00996EE0">
              <w:rPr>
                <w:rFonts w:ascii="Times New Roman" w:hAnsi="Times New Roman"/>
                <w:sz w:val="20"/>
                <w:szCs w:val="20"/>
                <w:lang w:val="sr-Cyrl-RS"/>
              </w:rPr>
              <w:t>,</w:t>
            </w:r>
            <w:r w:rsidR="00E120BD" w:rsidRPr="00AE2C67">
              <w:rPr>
                <w:rFonts w:ascii="Times New Roman" w:hAnsi="Times New Roman"/>
                <w:sz w:val="20"/>
                <w:szCs w:val="20"/>
                <w:lang w:val="sr-Cyrl-RS"/>
              </w:rPr>
              <w:t xml:space="preserve">  Управа за ветерину</w:t>
            </w:r>
            <w:r w:rsidR="00996EE0">
              <w:rPr>
                <w:rFonts w:ascii="Times New Roman" w:hAnsi="Times New Roman"/>
                <w:sz w:val="20"/>
                <w:szCs w:val="20"/>
                <w:lang w:val="sr-Cyrl-RS"/>
              </w:rPr>
              <w:t xml:space="preserve">, </w:t>
            </w:r>
            <w:r w:rsidR="00E120BD" w:rsidRPr="00AE2C67">
              <w:rPr>
                <w:rFonts w:ascii="Times New Roman" w:hAnsi="Times New Roman"/>
                <w:sz w:val="20"/>
                <w:szCs w:val="20"/>
                <w:lang w:val="sr-Cyrl-RS"/>
              </w:rPr>
              <w:t xml:space="preserve"> Управа за заштиту биља</w:t>
            </w:r>
            <w:r w:rsidRPr="00AE2C67">
              <w:rPr>
                <w:rFonts w:ascii="Times New Roman" w:hAnsi="Times New Roman"/>
                <w:sz w:val="20"/>
                <w:szCs w:val="20"/>
              </w:rPr>
              <w:tab/>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Припремити анализу стања и потреба техничких средстава неопходних за достизање потребног нивоа Европске уније стандарда за граничне прелазе</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ИПА 2014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Шенгенски акциони план Акциони документ: „Подршка сектору унутрашњих</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послова”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вредност пројекта 1.500.000 евра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за твининг </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Анализа стања и потреба израђена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2020.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1.1.20</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Teхничко опремање граничних прелаза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аналитику, телекомуникационе и информационе технологије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финансија – 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Унапређење система видео надзора</w:t>
            </w:r>
          </w:p>
        </w:tc>
        <w:tc>
          <w:tcPr>
            <w:tcW w:w="2443" w:type="dxa"/>
            <w:gridSpan w:val="2"/>
            <w:vAlign w:val="center"/>
          </w:tcPr>
          <w:p w:rsidR="000A4C52" w:rsidRPr="00AE2C67" w:rsidRDefault="000A4C52" w:rsidP="00802CB0">
            <w:pPr>
              <w:pStyle w:val="NoSpacing"/>
              <w:jc w:val="center"/>
              <w:rPr>
                <w:rFonts w:ascii="Times New Roman" w:hAnsi="Times New Roman"/>
                <w:sz w:val="20"/>
                <w:szCs w:val="20"/>
              </w:rPr>
            </w:pPr>
            <w:r w:rsidRPr="00AE2C67">
              <w:rPr>
                <w:rFonts w:ascii="Times New Roman" w:hAnsi="Times New Roman"/>
                <w:sz w:val="20"/>
                <w:szCs w:val="20"/>
              </w:rPr>
              <w:t xml:space="preserve">Буџет Министарства унутрашњих послова 13.560.000 динара у 2019. години; </w:t>
            </w:r>
            <w:r w:rsidRPr="00AE2C67">
              <w:rPr>
                <w:rFonts w:ascii="Times New Roman" w:hAnsi="Times New Roman"/>
                <w:sz w:val="20"/>
                <w:szCs w:val="20"/>
              </w:rPr>
              <w:br/>
              <w:t xml:space="preserve">24.000.000 динара у 2020. години – лиценце и одржавање  </w:t>
            </w:r>
          </w:p>
          <w:p w:rsidR="00126481" w:rsidRPr="00802CB0" w:rsidRDefault="00E120BD" w:rsidP="00802CB0">
            <w:pPr>
              <w:pStyle w:val="NoSpacing"/>
              <w:jc w:val="center"/>
              <w:rPr>
                <w:rFonts w:ascii="Times New Roman" w:hAnsi="Times New Roman"/>
                <w:sz w:val="20"/>
                <w:szCs w:val="20"/>
              </w:rPr>
            </w:pPr>
            <w:r w:rsidRPr="00AE2C67">
              <w:rPr>
                <w:rFonts w:ascii="Times New Roman" w:hAnsi="Times New Roman"/>
                <w:sz w:val="20"/>
                <w:szCs w:val="20"/>
                <w:lang w:val="sr-Cyrl-RS"/>
              </w:rPr>
              <w:t>Нису потребна средства са раздела Министарства финансија – Управе царина</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Број  граничних прелаза </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1.1.21</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Teхничко опремање граничних прелаза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Републичка дирекција за имовину Републике Србије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аналитику, телекомуникационе и информационе технологије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финансија – 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Наставити са модернизацијом инфраструктуре и опреме на граничним прелазима, наставити са набавком специјализоване опреме за контролу путника и возила</w:t>
            </w:r>
          </w:p>
        </w:tc>
        <w:tc>
          <w:tcPr>
            <w:tcW w:w="2443" w:type="dxa"/>
            <w:gridSpan w:val="2"/>
            <w:vAlign w:val="center"/>
          </w:tcPr>
          <w:p w:rsidR="00E120BD" w:rsidRPr="00761A63" w:rsidRDefault="00E120BD" w:rsidP="00E120BD">
            <w:pPr>
              <w:pStyle w:val="NoSpacing"/>
              <w:jc w:val="center"/>
              <w:rPr>
                <w:rFonts w:ascii="Times New Roman" w:hAnsi="Times New Roman"/>
                <w:sz w:val="20"/>
                <w:szCs w:val="20"/>
                <w:lang w:val="sr-Cyrl-RS"/>
              </w:rPr>
            </w:pPr>
            <w:r w:rsidRPr="00761A63">
              <w:rPr>
                <w:rFonts w:ascii="Times New Roman" w:hAnsi="Times New Roman"/>
                <w:sz w:val="20"/>
                <w:szCs w:val="20"/>
                <w:lang w:val="sr-Cyrl-RS"/>
              </w:rPr>
              <w:t>Буџет Министарства унутрашњих послова 17.760.000 динара у 2019. години;</w:t>
            </w:r>
            <w:r w:rsidRPr="00761A63">
              <w:rPr>
                <w:rFonts w:ascii="Times New Roman" w:hAnsi="Times New Roman"/>
                <w:sz w:val="20"/>
                <w:szCs w:val="20"/>
                <w:lang w:val="sr-Cyrl-RS"/>
              </w:rPr>
              <w:br/>
              <w:t xml:space="preserve"> 50.000.000 динара у 2020. години – набавка специјализоване опреме</w:t>
            </w:r>
            <w:r w:rsidRPr="00761A63">
              <w:rPr>
                <w:rFonts w:ascii="Times New Roman" w:hAnsi="Times New Roman"/>
                <w:sz w:val="20"/>
                <w:szCs w:val="20"/>
              </w:rPr>
              <w:br/>
              <w:t>За техничко опремање граничних прелаза нису потребна средства са раздела Републичке дирекције за имовину</w:t>
            </w:r>
          </w:p>
          <w:p w:rsidR="00E120BD" w:rsidRPr="00761A63" w:rsidRDefault="00E120BD" w:rsidP="00E120BD">
            <w:pPr>
              <w:pStyle w:val="NoSpacing"/>
              <w:jc w:val="center"/>
              <w:rPr>
                <w:rFonts w:ascii="Times New Roman" w:hAnsi="Times New Roman"/>
                <w:sz w:val="20"/>
                <w:szCs w:val="20"/>
                <w:lang w:val="sr-Cyrl-RS"/>
              </w:rPr>
            </w:pPr>
          </w:p>
          <w:p w:rsidR="00126481" w:rsidRPr="00802CB0" w:rsidRDefault="00E120BD" w:rsidP="00E120BD">
            <w:pPr>
              <w:pStyle w:val="NoSpacing"/>
              <w:jc w:val="center"/>
              <w:rPr>
                <w:rFonts w:ascii="Times New Roman" w:hAnsi="Times New Roman"/>
                <w:sz w:val="20"/>
                <w:szCs w:val="20"/>
              </w:rPr>
            </w:pPr>
            <w:r w:rsidRPr="00761A63">
              <w:rPr>
                <w:rFonts w:ascii="Times New Roman" w:hAnsi="Times New Roman"/>
                <w:sz w:val="20"/>
                <w:szCs w:val="20"/>
                <w:lang w:val="sr-Cyrl-RS"/>
              </w:rPr>
              <w:t>Нису потребна средства са раздела Министарства финансија – Управе царина</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Израђена инфраструктура и модернизација граничних прелаза, Набављена специјализована опрема</w:t>
            </w:r>
          </w:p>
        </w:tc>
        <w:tc>
          <w:tcPr>
            <w:tcW w:w="2538" w:type="dxa"/>
            <w:gridSpan w:val="2"/>
            <w:vAlign w:val="center"/>
          </w:tcPr>
          <w:p w:rsidR="00126481" w:rsidRPr="00802CB0" w:rsidRDefault="00126481" w:rsidP="004A06C2">
            <w:pPr>
              <w:pStyle w:val="NoSpacing"/>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1.1.22</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Teхничко опремање граничне полиције</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Сектором финансија, људских ресурса и заједничких послова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p>
          <w:p w:rsidR="00126481" w:rsidRPr="00802CB0" w:rsidRDefault="00126481" w:rsidP="00802CB0">
            <w:pPr>
              <w:pStyle w:val="NoSpacing"/>
              <w:jc w:val="center"/>
              <w:rPr>
                <w:rFonts w:ascii="Times New Roman" w:hAnsi="Times New Roman"/>
                <w:sz w:val="20"/>
                <w:szCs w:val="20"/>
              </w:rPr>
            </w:pP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Опремање граничне полиције на основу процене  техничких и  инфраструктурних потреба  за постизање одговарајућег нивоа усклађености са стандардима Европске уније и правним тековинама Шенгена пре уласка у Европску унију</w:t>
            </w:r>
          </w:p>
        </w:tc>
        <w:tc>
          <w:tcPr>
            <w:tcW w:w="2443" w:type="dxa"/>
            <w:gridSpan w:val="2"/>
            <w:vAlign w:val="center"/>
          </w:tcPr>
          <w:p w:rsidR="00126481" w:rsidRPr="00761A63" w:rsidRDefault="002B0CB9" w:rsidP="00802CB0">
            <w:pPr>
              <w:pStyle w:val="NoSpacing"/>
              <w:jc w:val="center"/>
              <w:rPr>
                <w:rFonts w:ascii="Times New Roman" w:hAnsi="Times New Roman"/>
                <w:sz w:val="20"/>
                <w:szCs w:val="20"/>
              </w:rPr>
            </w:pPr>
            <w:r w:rsidRPr="00761A63">
              <w:rPr>
                <w:rFonts w:ascii="Times New Roman" w:hAnsi="Times New Roman"/>
                <w:sz w:val="20"/>
                <w:szCs w:val="20"/>
              </w:rPr>
              <w:t>Буџет Министарства унутрашњих послова 330.000.000 динара у 2020. години –</w:t>
            </w:r>
            <w:r w:rsidRPr="00761A63">
              <w:rPr>
                <w:rFonts w:ascii="Times New Roman" w:hAnsi="Times New Roman"/>
                <w:sz w:val="20"/>
                <w:szCs w:val="20"/>
              </w:rPr>
              <w:br/>
              <w:t>систем за очитавање регистарских ознака на возилиа и набавка различите информатичке опреме</w:t>
            </w: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Набављена опрема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(ГПС уређаји, IP телефони, мобилни телефони, пројектори, паметне табле, брзи AFIS/FIIS чекери и брзе AFIS/FIIS мобилни скенери, рутери, ТЕТРА базне станице, диспечерске станице, репетитори, регуле, уређај за контолу исправа „Docubox“, ласерски уређај за проверу холограма, Heartbeat детектор, читачи регистарских таблица-камере, камере за видео  надзор, сервери за видео надзор, дигитални фотоапарати)</w:t>
            </w:r>
          </w:p>
        </w:tc>
        <w:tc>
          <w:tcPr>
            <w:tcW w:w="2538" w:type="dxa"/>
            <w:gridSpan w:val="2"/>
            <w:vAlign w:val="center"/>
          </w:tcPr>
          <w:p w:rsidR="00126481" w:rsidRPr="00802CB0" w:rsidDel="007168EF"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1.1.23</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Наставак унапређења информационих система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Сектор за аналитику, телекомуникационе и информационе технологије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Дирекција полиције, Управа граничне полиције </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Повезивање граничних прелаза са централном базом података</w:t>
            </w:r>
          </w:p>
        </w:tc>
        <w:tc>
          <w:tcPr>
            <w:tcW w:w="2443" w:type="dxa"/>
            <w:gridSpan w:val="2"/>
            <w:vAlign w:val="center"/>
          </w:tcPr>
          <w:p w:rsidR="007D18D9" w:rsidRPr="00761A63" w:rsidRDefault="007D18D9" w:rsidP="00802CB0">
            <w:pPr>
              <w:pStyle w:val="NoSpacing"/>
              <w:jc w:val="center"/>
              <w:rPr>
                <w:rFonts w:ascii="Times New Roman" w:hAnsi="Times New Roman"/>
                <w:sz w:val="20"/>
                <w:szCs w:val="20"/>
              </w:rPr>
            </w:pPr>
            <w:r w:rsidRPr="00761A63">
              <w:rPr>
                <w:rFonts w:ascii="Times New Roman" w:hAnsi="Times New Roman"/>
                <w:sz w:val="20"/>
                <w:szCs w:val="20"/>
              </w:rPr>
              <w:t xml:space="preserve">Буџет Министарства унутрашњих послова - Део средстава у оквиру  капиталног пројекта „Надоградња информатичког система Министарства унутрашњих послова“; </w:t>
            </w:r>
          </w:p>
          <w:p w:rsidR="00126481" w:rsidRPr="00761A63" w:rsidRDefault="007D18D9" w:rsidP="00802CB0">
            <w:pPr>
              <w:pStyle w:val="NoSpacing"/>
              <w:jc w:val="center"/>
              <w:rPr>
                <w:rFonts w:ascii="Times New Roman" w:hAnsi="Times New Roman"/>
                <w:sz w:val="20"/>
                <w:szCs w:val="20"/>
              </w:rPr>
            </w:pPr>
            <w:r w:rsidRPr="00761A63">
              <w:rPr>
                <w:rFonts w:ascii="Times New Roman" w:hAnsi="Times New Roman"/>
                <w:sz w:val="20"/>
                <w:szCs w:val="20"/>
              </w:rPr>
              <w:t>150.000.000 динара у 2019. години и 150.000.000 динара у 2020. години</w:t>
            </w: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граничних прелаза спојен са централном базом података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1.1.24</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Наставак унапређења информационих система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Сектор за аналитику, телекомуникационе и </w:t>
            </w:r>
            <w:r w:rsidRPr="00802CB0">
              <w:rPr>
                <w:rFonts w:ascii="Times New Roman" w:hAnsi="Times New Roman"/>
                <w:sz w:val="20"/>
                <w:szCs w:val="20"/>
              </w:rPr>
              <w:lastRenderedPageBreak/>
              <w:t xml:space="preserve">информационе технологије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r w:rsidRPr="00802CB0">
              <w:rPr>
                <w:rFonts w:ascii="Times New Roman" w:hAnsi="Times New Roman"/>
                <w:sz w:val="20"/>
                <w:szCs w:val="20"/>
              </w:rPr>
              <w:tab/>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 xml:space="preserve">Унапређење постојеће информационо-комуникационе </w:t>
            </w:r>
            <w:r w:rsidRPr="00802CB0">
              <w:rPr>
                <w:rFonts w:ascii="Times New Roman" w:hAnsi="Times New Roman"/>
                <w:sz w:val="20"/>
                <w:szCs w:val="20"/>
              </w:rPr>
              <w:lastRenderedPageBreak/>
              <w:t>инфраструктуре (AFIS, FIIS и други) и набавка специјалне опреме</w:t>
            </w:r>
          </w:p>
        </w:tc>
        <w:tc>
          <w:tcPr>
            <w:tcW w:w="2443" w:type="dxa"/>
            <w:gridSpan w:val="2"/>
            <w:vAlign w:val="center"/>
          </w:tcPr>
          <w:p w:rsidR="00126481" w:rsidRPr="00761A63" w:rsidRDefault="00C35C0A" w:rsidP="00802CB0">
            <w:pPr>
              <w:pStyle w:val="NoSpacing"/>
              <w:jc w:val="center"/>
              <w:rPr>
                <w:rFonts w:ascii="Times New Roman" w:hAnsi="Times New Roman"/>
                <w:sz w:val="20"/>
                <w:szCs w:val="20"/>
              </w:rPr>
            </w:pPr>
            <w:r w:rsidRPr="00761A63">
              <w:rPr>
                <w:rFonts w:ascii="Times New Roman" w:hAnsi="Times New Roman"/>
                <w:sz w:val="20"/>
                <w:szCs w:val="20"/>
              </w:rPr>
              <w:lastRenderedPageBreak/>
              <w:t xml:space="preserve">Буџет Министарства унутрашњих послова 240.000.000 динара у </w:t>
            </w:r>
            <w:r w:rsidRPr="00761A63">
              <w:rPr>
                <w:rFonts w:ascii="Times New Roman" w:hAnsi="Times New Roman"/>
                <w:sz w:val="20"/>
                <w:szCs w:val="20"/>
              </w:rPr>
              <w:lastRenderedPageBreak/>
              <w:t xml:space="preserve">2020. години </w:t>
            </w:r>
            <w:r w:rsidRPr="00761A63">
              <w:rPr>
                <w:rFonts w:ascii="Times New Roman" w:hAnsi="Times New Roman"/>
                <w:sz w:val="20"/>
                <w:szCs w:val="20"/>
              </w:rPr>
              <w:br/>
              <w:t>(веза активност 1.1.22)</w:t>
            </w:r>
          </w:p>
          <w:p w:rsidR="00126481" w:rsidRPr="00802CB0" w:rsidRDefault="00126481" w:rsidP="00802CB0">
            <w:pPr>
              <w:pStyle w:val="NoSpacing"/>
              <w:jc w:val="center"/>
              <w:rPr>
                <w:rFonts w:ascii="Times New Roman" w:hAnsi="Times New Roman"/>
                <w:color w:val="FF0000"/>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 xml:space="preserve">Надоградња посојећег софтвера  и набавка комуникационе и </w:t>
            </w:r>
            <w:r w:rsidRPr="00802CB0">
              <w:rPr>
                <w:rFonts w:ascii="Times New Roman" w:hAnsi="Times New Roman"/>
                <w:sz w:val="20"/>
                <w:szCs w:val="20"/>
              </w:rPr>
              <w:lastRenderedPageBreak/>
              <w:t>специјалистичке опреме</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Kонтинуирано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1.1.25</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Наставак унапређења информационих система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људске ресурсе Сектор за аналитику, телекомуникационе и информационе технологије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Обука службеника за коришћење нових технологија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обучених службеника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1.1.26</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Јачање анти-коруптивних активности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Сектор за људске ресурсе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Сектор унутрашње контроле,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полиције-Управа граничне полиције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Министарство финансија- Управа царина, </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пољопривр</w:t>
            </w:r>
            <w:r w:rsidR="00996EE0">
              <w:rPr>
                <w:rFonts w:ascii="Times New Roman" w:hAnsi="Times New Roman"/>
                <w:sz w:val="20"/>
                <w:szCs w:val="20"/>
              </w:rPr>
              <w:t xml:space="preserve">еде, шумарства и водопривреде, </w:t>
            </w:r>
            <w:r w:rsidRPr="00802CB0">
              <w:rPr>
                <w:rFonts w:ascii="Times New Roman" w:hAnsi="Times New Roman"/>
                <w:sz w:val="20"/>
                <w:szCs w:val="20"/>
              </w:rPr>
              <w:t>Управа за заштиту биља, Управа за ветерину</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Припремити и спроводити заједничке тренинге  на основу Програмског садржаја</w:t>
            </w:r>
            <w:r w:rsidR="00BA66E9" w:rsidRPr="00802CB0">
              <w:rPr>
                <w:rFonts w:ascii="Times New Roman" w:hAnsi="Times New Roman"/>
                <w:sz w:val="20"/>
                <w:szCs w:val="20"/>
              </w:rPr>
              <w:t xml:space="preserve"> </w:t>
            </w:r>
            <w:r w:rsidRPr="00802CB0">
              <w:rPr>
                <w:rFonts w:ascii="Times New Roman" w:hAnsi="Times New Roman"/>
                <w:sz w:val="20"/>
                <w:szCs w:val="20"/>
              </w:rPr>
              <w:t>„Супростављање корупцији за полицијске службенике и државне службенике укључене у интегрисано управљање границом</w:t>
            </w:r>
            <w:r w:rsidR="00642EC4" w:rsidRPr="00802CB0">
              <w:rPr>
                <w:rFonts w:ascii="Times New Roman" w:hAnsi="Times New Roman"/>
                <w:sz w:val="20"/>
                <w:szCs w:val="20"/>
              </w:rPr>
              <w:t>”</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МУП Републике Србије - нису потребна средства- обука се обавља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Управа царина – нису потребна средства, обука се обавља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Управа за заштиту биља - нису потребна средства, обука се обавља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Управа за ветерину- нису потребна средства; обука се обавља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спроведених обука о сузбијању корупције,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обучених службеика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2019.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1.1.27</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Јачање анти-коруптивних активности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Mинистарство унутрашњих послова, Сектор унутрашње контроле, Дирекција полиције-Управа граничне полиције, Управа криминалистичке полиције, Одељење за медије и комуникације, Министарство финансија- Управа царина,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 Министарство пољопривреде, шумарства и водопривреде,  Управа за заштиту биља, Управа за ветерину</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Спровести превентивно- контролне активности у циљу сузбијања корупције на граници</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ТАIEX/ ICITAP Office /Амбасада САД-а / </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color w:val="FF0000"/>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color w:val="000000"/>
                <w:sz w:val="20"/>
                <w:szCs w:val="20"/>
              </w:rPr>
            </w:pPr>
            <w:r w:rsidRPr="00802CB0">
              <w:rPr>
                <w:rFonts w:ascii="Times New Roman" w:hAnsi="Times New Roman"/>
                <w:color w:val="000000"/>
                <w:sz w:val="20"/>
                <w:szCs w:val="20"/>
              </w:rPr>
              <w:t>Број спроведених превентивних контрола</w:t>
            </w:r>
          </w:p>
          <w:p w:rsidR="00126481" w:rsidRPr="00802CB0" w:rsidRDefault="00126481" w:rsidP="00802CB0">
            <w:pPr>
              <w:pStyle w:val="NoSpacing"/>
              <w:jc w:val="center"/>
              <w:rPr>
                <w:rFonts w:ascii="Times New Roman" w:hAnsi="Times New Roman"/>
                <w:color w:val="000000"/>
                <w:sz w:val="20"/>
                <w:szCs w:val="20"/>
              </w:rPr>
            </w:pPr>
            <w:r w:rsidRPr="00802CB0">
              <w:rPr>
                <w:rFonts w:ascii="Times New Roman" w:hAnsi="Times New Roman"/>
                <w:color w:val="000000"/>
                <w:sz w:val="20"/>
                <w:szCs w:val="20"/>
              </w:rPr>
              <w:t>Број спроведених превентивних активности</w:t>
            </w:r>
          </w:p>
          <w:p w:rsidR="00126481" w:rsidRPr="00802CB0" w:rsidRDefault="00126481" w:rsidP="00802CB0">
            <w:pPr>
              <w:pStyle w:val="NoSpacing"/>
              <w:jc w:val="center"/>
              <w:rPr>
                <w:rFonts w:ascii="Times New Roman" w:hAnsi="Times New Roman"/>
                <w:color w:val="000000"/>
                <w:sz w:val="20"/>
                <w:szCs w:val="20"/>
              </w:rPr>
            </w:pPr>
            <w:r w:rsidRPr="00802CB0">
              <w:rPr>
                <w:rFonts w:ascii="Times New Roman" w:hAnsi="Times New Roman"/>
                <w:color w:val="000000"/>
                <w:sz w:val="20"/>
                <w:szCs w:val="20"/>
              </w:rPr>
              <w:t>Број спроведених истрага</w:t>
            </w:r>
          </w:p>
          <w:p w:rsidR="00126481" w:rsidRPr="00802CB0" w:rsidRDefault="00126481" w:rsidP="00802CB0">
            <w:pPr>
              <w:pStyle w:val="NoSpacing"/>
              <w:jc w:val="center"/>
              <w:rPr>
                <w:rFonts w:ascii="Times New Roman" w:hAnsi="Times New Roman"/>
                <w:color w:val="FF0000"/>
                <w:sz w:val="20"/>
                <w:szCs w:val="20"/>
              </w:rPr>
            </w:pPr>
            <w:r w:rsidRPr="00802CB0">
              <w:rPr>
                <w:rFonts w:ascii="Times New Roman" w:hAnsi="Times New Roman"/>
                <w:color w:val="000000"/>
                <w:sz w:val="20"/>
                <w:szCs w:val="20"/>
              </w:rPr>
              <w:t>(кривични и дисциплински поступци)</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до IV квартала 2020.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1.1.28</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Јачање анти-коруптивних активности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Сектор унутрашње контроле,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Одељење за медије и комуникације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Дирекција полиције-Управа граничне полиције, Управа криминалистичке полиције,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Министарство финансија- Управа царина,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пољопривреде, шумарства и водопривреде,  Управа за заштиту биља, Управа за ветерину</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Информативне активности ради подизања свести</w:t>
            </w:r>
            <w:r w:rsidRPr="00802CB0">
              <w:rPr>
                <w:rFonts w:ascii="Times New Roman" w:hAnsi="Times New Roman"/>
                <w:sz w:val="20"/>
                <w:szCs w:val="20"/>
              </w:rPr>
              <w:tab/>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Спроведене информативне активности</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pStyle w:val="NoSpacing"/>
              <w:jc w:val="center"/>
            </w:pPr>
            <w:r w:rsidRPr="00802CB0">
              <w:rPr>
                <w:rFonts w:ascii="Times New Roman" w:hAnsi="Times New Roman"/>
                <w:b/>
              </w:rPr>
              <w:lastRenderedPageBreak/>
              <w:t>1.2</w:t>
            </w:r>
            <w:r w:rsidRPr="00802CB0">
              <w:rPr>
                <w:rFonts w:ascii="Times New Roman" w:hAnsi="Times New Roman"/>
                <w:b/>
              </w:rPr>
              <w:tab/>
              <w:t>НАДЗОР ДРЖАВНЕ ГРАНИЦЕ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1.2.1</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Успоставити ефикасан надзор државне границе у циљу сузбијања незаконитих миграција и прекограничног криминала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Дирекција полиције, Управа граничне полиције, </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Министарство финансија- Управа царина</w:t>
            </w:r>
            <w:r w:rsidRPr="00802CB0">
              <w:rPr>
                <w:rFonts w:ascii="Times New Roman" w:hAnsi="Times New Roman"/>
                <w:sz w:val="20"/>
                <w:szCs w:val="20"/>
              </w:rPr>
              <w:tab/>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Надзор државне границе планирати на основу  редовних  и ad hoc анализa ризикa и ситуационих извештаја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Редовни и ad hoc планови деловања се израђују на сва три нивоа: централни, регионални и локални</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 до IV квартала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1.2.2</w:t>
            </w:r>
          </w:p>
        </w:tc>
        <w:tc>
          <w:tcPr>
            <w:tcW w:w="1926" w:type="dxa"/>
            <w:vAlign w:val="center"/>
          </w:tcPr>
          <w:p w:rsidR="00126481" w:rsidRPr="00802CB0" w:rsidRDefault="00126481" w:rsidP="00802CB0">
            <w:pPr>
              <w:pStyle w:val="NoSpacing"/>
              <w:jc w:val="center"/>
              <w:rPr>
                <w:rFonts w:ascii="Times New Roman" w:hAnsi="Times New Roman"/>
                <w:color w:val="FF0000"/>
                <w:sz w:val="20"/>
                <w:szCs w:val="20"/>
              </w:rPr>
            </w:pPr>
            <w:r w:rsidRPr="00802CB0">
              <w:rPr>
                <w:rFonts w:ascii="Times New Roman" w:hAnsi="Times New Roman"/>
                <w:sz w:val="20"/>
                <w:szCs w:val="20"/>
              </w:rPr>
              <w:t>Успоставити ефикасан надзор државне границе у циљу сузбијања незаконитих миграција и прекограничног криминала</w:t>
            </w:r>
          </w:p>
          <w:p w:rsidR="00126481" w:rsidRPr="00802CB0" w:rsidRDefault="00126481" w:rsidP="00802CB0">
            <w:pPr>
              <w:pStyle w:val="NoSpacing"/>
              <w:jc w:val="center"/>
              <w:rPr>
                <w:rFonts w:ascii="Times New Roman" w:hAnsi="Times New Roman"/>
                <w:sz w:val="20"/>
                <w:szCs w:val="20"/>
              </w:rPr>
            </w:pP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Дирекција полиције, Управа граничне полиције,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аналитику, телекомуникационе и информационе технологије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Израда предлога система стационарног и мобилног видео надзора за надзор државне границе у складу са анализом ризика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На основу анализе ризика израђен елеборат за надзор државне границе </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до IV квартала 2019. године</w:t>
            </w:r>
          </w:p>
          <w:p w:rsidR="00126481" w:rsidRPr="00802CB0" w:rsidRDefault="00126481" w:rsidP="00802CB0">
            <w:pPr>
              <w:pStyle w:val="NoSpacing"/>
              <w:jc w:val="center"/>
              <w:rPr>
                <w:rFonts w:ascii="Times New Roman" w:hAnsi="Times New Roman"/>
                <w:color w:val="FF0000"/>
                <w:sz w:val="20"/>
                <w:szCs w:val="20"/>
              </w:rPr>
            </w:pP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1.2.3</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Успоставити ефикасан надзор државне границе у циљу сузбијања незаконитих миграција и прекограничног криминала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Сектор за материјално финансијске послове, Сектор за аналитику, телекомуникационе и информационе технологије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Набавка опреме за надзор државне границе (стационарне и мобилне термовизије, радарски системи, видео надзор, дронови)</w:t>
            </w:r>
          </w:p>
        </w:tc>
        <w:tc>
          <w:tcPr>
            <w:tcW w:w="2443" w:type="dxa"/>
            <w:gridSpan w:val="2"/>
            <w:vAlign w:val="center"/>
          </w:tcPr>
          <w:p w:rsidR="00334EFF" w:rsidRPr="00761A63" w:rsidRDefault="00334EFF" w:rsidP="00802CB0">
            <w:pPr>
              <w:pStyle w:val="NoSpacing"/>
              <w:jc w:val="center"/>
              <w:rPr>
                <w:rFonts w:ascii="Times New Roman" w:hAnsi="Times New Roman"/>
                <w:sz w:val="20"/>
                <w:szCs w:val="20"/>
              </w:rPr>
            </w:pPr>
            <w:r w:rsidRPr="00761A63">
              <w:rPr>
                <w:rFonts w:ascii="Times New Roman" w:hAnsi="Times New Roman"/>
                <w:sz w:val="20"/>
                <w:szCs w:val="20"/>
              </w:rPr>
              <w:t xml:space="preserve">Буџет Министарства унутрашњих послова 40.000.000 динара у 2020. </w:t>
            </w:r>
          </w:p>
          <w:p w:rsidR="00334EFF" w:rsidRPr="00761A63" w:rsidRDefault="00334EFF" w:rsidP="00802CB0">
            <w:pPr>
              <w:pStyle w:val="NoSpacing"/>
              <w:jc w:val="center"/>
              <w:rPr>
                <w:rFonts w:ascii="Times New Roman" w:hAnsi="Times New Roman"/>
                <w:sz w:val="20"/>
                <w:szCs w:val="20"/>
              </w:rPr>
            </w:pPr>
            <w:r w:rsidRPr="00761A63">
              <w:rPr>
                <w:rFonts w:ascii="Times New Roman" w:hAnsi="Times New Roman"/>
                <w:sz w:val="20"/>
                <w:szCs w:val="20"/>
              </w:rPr>
              <w:t>години - набавка специјализоване опреме за вршење надзора државне</w:t>
            </w:r>
          </w:p>
          <w:p w:rsidR="00334EFF" w:rsidRPr="00761A63" w:rsidRDefault="00334EFF" w:rsidP="00802CB0">
            <w:pPr>
              <w:pStyle w:val="NoSpacing"/>
              <w:jc w:val="center"/>
              <w:rPr>
                <w:rFonts w:ascii="Times New Roman" w:hAnsi="Times New Roman"/>
                <w:sz w:val="20"/>
                <w:szCs w:val="20"/>
              </w:rPr>
            </w:pPr>
            <w:r w:rsidRPr="00761A63">
              <w:rPr>
                <w:rFonts w:ascii="Times New Roman" w:hAnsi="Times New Roman"/>
                <w:sz w:val="20"/>
                <w:szCs w:val="20"/>
              </w:rPr>
              <w:t>Укупан износ потребних новчаних средстава биће познат након спроведених анализа и прорачуна</w:t>
            </w: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Веза са предходном активношћу </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Набављена специјализована опрема за надзор државне границе</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Континуирано до IV квартала 2020. године</w:t>
            </w:r>
          </w:p>
        </w:tc>
      </w:tr>
      <w:tr w:rsidR="00126481" w:rsidRPr="00802CB0" w:rsidTr="00802CB0">
        <w:trPr>
          <w:trHeight w:val="2090"/>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1.2.4</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Успоставити ефикасан надзор државне границе у циљу сузбијања незаконитих миграција и прекограничног криминала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Mинистарство унутрашњих послова-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Сектор за људске ресурсе </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 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Обука по СОП за ефикасније управљање миграцијама</w:t>
            </w:r>
          </w:p>
        </w:tc>
        <w:tc>
          <w:tcPr>
            <w:tcW w:w="2443" w:type="dxa"/>
            <w:gridSpan w:val="2"/>
            <w:vAlign w:val="center"/>
          </w:tcPr>
          <w:p w:rsidR="005C039A" w:rsidRPr="00761A63" w:rsidRDefault="005C039A" w:rsidP="00802CB0">
            <w:pPr>
              <w:spacing w:after="0" w:line="240" w:lineRule="auto"/>
              <w:jc w:val="center"/>
              <w:rPr>
                <w:rFonts w:ascii="Times New Roman" w:hAnsi="Times New Roman"/>
                <w:sz w:val="20"/>
                <w:szCs w:val="20"/>
                <w:lang w:eastAsia="bs-Latn-BA"/>
              </w:rPr>
            </w:pPr>
            <w:r w:rsidRPr="00761A63">
              <w:rPr>
                <w:rFonts w:ascii="Times New Roman" w:hAnsi="Times New Roman"/>
                <w:sz w:val="20"/>
                <w:szCs w:val="20"/>
                <w:lang w:eastAsia="bs-Latn-BA"/>
              </w:rPr>
              <w:t>Буџет Министарства унутрашњих послова 829.000 динара у 2019. години - трошкови обука</w:t>
            </w: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обука и обученог граничног особља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2019. године</w:t>
            </w:r>
          </w:p>
        </w:tc>
      </w:tr>
      <w:tr w:rsidR="00126481" w:rsidRPr="00802CB0" w:rsidTr="00802CB0">
        <w:trPr>
          <w:trHeight w:val="3550"/>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1.2.5</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Успоставити ефикасан надзор државне границе у циљу сузбијања незаконитих миграција и прекограничног криминала</w:t>
            </w:r>
          </w:p>
          <w:p w:rsidR="00126481" w:rsidRPr="00802CB0" w:rsidRDefault="00126481" w:rsidP="00802CB0">
            <w:pPr>
              <w:pStyle w:val="NoSpacing"/>
              <w:jc w:val="center"/>
              <w:rPr>
                <w:rFonts w:ascii="Times New Roman" w:hAnsi="Times New Roman"/>
                <w:sz w:val="20"/>
                <w:szCs w:val="20"/>
              </w:rPr>
            </w:pP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Министарство спољних послова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Министарство унутрашњих послова, Дирекција полиције-Управа граничне полиције </w:t>
            </w:r>
          </w:p>
          <w:p w:rsidR="00126481" w:rsidRPr="00802CB0" w:rsidRDefault="00126481" w:rsidP="00802CB0">
            <w:pPr>
              <w:pStyle w:val="NoSpacing"/>
              <w:jc w:val="center"/>
              <w:rPr>
                <w:rFonts w:ascii="Times New Roman" w:hAnsi="Times New Roman"/>
                <w:sz w:val="20"/>
                <w:szCs w:val="20"/>
              </w:rPr>
            </w:pP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Ажурирање      заједничког Елабората (Републике Србије и Црне Горе), у коме ће бити дефинисане мере и активности  у циљу запречавања алтернативних путних праваца и конкретних локација на државној граници са Црном Гором</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Формирана Радна група Одржани састанци, сачињени извештаји, извршен обилазак локација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w:t>
            </w:r>
            <w:r w:rsidRPr="00802CB0">
              <w:rPr>
                <w:rFonts w:ascii="Times New Roman" w:hAnsi="Times New Roman"/>
                <w:sz w:val="20"/>
                <w:szCs w:val="20"/>
                <w:lang w:val="sr-Latn-CS"/>
              </w:rPr>
              <w:t>I</w:t>
            </w:r>
            <w:r w:rsidRPr="00802CB0">
              <w:rPr>
                <w:rFonts w:ascii="Times New Roman" w:hAnsi="Times New Roman"/>
                <w:sz w:val="20"/>
                <w:szCs w:val="20"/>
              </w:rPr>
              <w:t xml:space="preserve"> квартал 2019. године</w:t>
            </w:r>
          </w:p>
        </w:tc>
      </w:tr>
      <w:tr w:rsidR="00126481" w:rsidRPr="00802CB0" w:rsidTr="00802CB0">
        <w:trPr>
          <w:trHeight w:val="810"/>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1.2.6</w:t>
            </w:r>
          </w:p>
        </w:tc>
        <w:tc>
          <w:tcPr>
            <w:tcW w:w="1926" w:type="dxa"/>
            <w:vAlign w:val="center"/>
          </w:tcPr>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Успоставити ефикасан надзор државне границе у циљу сузбијања незаконитих миграција и прекограничног криминала</w:t>
            </w:r>
          </w:p>
          <w:p w:rsidR="00126481" w:rsidRPr="00802CB0" w:rsidRDefault="00126481" w:rsidP="00802CB0">
            <w:pPr>
              <w:pStyle w:val="NoSpacing"/>
              <w:jc w:val="center"/>
              <w:rPr>
                <w:rFonts w:ascii="Times New Roman" w:hAnsi="Times New Roman"/>
                <w:sz w:val="20"/>
                <w:szCs w:val="20"/>
              </w:rPr>
            </w:pP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Републичка Дирекција за имовину Републике Србије , Министарство спољних послова Министарство унутрашњих послова, Дирекција полиције-Управа граничне полиције </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Спровођење утврђених мера и активности  у циљу запречавања алтернативних путних праваца и конкретних локација на државној граници са Црном Гором  у складу са елаборатом</w:t>
            </w:r>
          </w:p>
          <w:p w:rsidR="00126481" w:rsidRPr="00802CB0" w:rsidRDefault="00126481" w:rsidP="00802CB0">
            <w:pPr>
              <w:pStyle w:val="NoSpacing"/>
              <w:jc w:val="center"/>
              <w:rPr>
                <w:rFonts w:ascii="Times New Roman" w:hAnsi="Times New Roman"/>
                <w:sz w:val="20"/>
                <w:szCs w:val="20"/>
              </w:rPr>
            </w:pPr>
          </w:p>
        </w:tc>
        <w:tc>
          <w:tcPr>
            <w:tcW w:w="2443" w:type="dxa"/>
            <w:gridSpan w:val="2"/>
            <w:vAlign w:val="center"/>
          </w:tcPr>
          <w:p w:rsidR="00126481" w:rsidRPr="00761A63" w:rsidRDefault="00126481" w:rsidP="00802CB0">
            <w:pPr>
              <w:pStyle w:val="NoSpacing"/>
              <w:jc w:val="center"/>
              <w:rPr>
                <w:rFonts w:ascii="Times New Roman" w:hAnsi="Times New Roman"/>
                <w:sz w:val="20"/>
                <w:szCs w:val="20"/>
              </w:rPr>
            </w:pPr>
            <w:r w:rsidRPr="00761A63">
              <w:rPr>
                <w:rFonts w:ascii="Times New Roman" w:hAnsi="Times New Roman"/>
                <w:sz w:val="20"/>
                <w:szCs w:val="20"/>
              </w:rPr>
              <w:t>Веза: АП за 24</w:t>
            </w:r>
          </w:p>
          <w:p w:rsidR="00126481" w:rsidRPr="00802CB0" w:rsidRDefault="00F534D9" w:rsidP="00802CB0">
            <w:pPr>
              <w:pStyle w:val="NoSpacing"/>
              <w:jc w:val="center"/>
              <w:rPr>
                <w:rFonts w:ascii="Times New Roman" w:hAnsi="Times New Roman"/>
                <w:sz w:val="20"/>
                <w:szCs w:val="20"/>
              </w:rPr>
            </w:pPr>
            <w:r w:rsidRPr="00761A63">
              <w:rPr>
                <w:rFonts w:ascii="Times New Roman" w:hAnsi="Times New Roman"/>
                <w:sz w:val="20"/>
                <w:szCs w:val="20"/>
              </w:rPr>
              <w:t>Буџет Републичке дирекције за имовину Републике Србије 9.600.000динара у 2019. години – за запречавање</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Одлука Владе, број запречених путних праваца утврђених елаборатом  </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lang w:val="bs-Latn-BA" w:eastAsia="bs-Latn-BA"/>
              </w:rPr>
              <w:t xml:space="preserve">IV </w:t>
            </w:r>
            <w:r w:rsidRPr="00802CB0">
              <w:rPr>
                <w:rFonts w:ascii="Times New Roman" w:hAnsi="Times New Roman"/>
                <w:sz w:val="20"/>
                <w:szCs w:val="20"/>
                <w:lang w:eastAsia="hr-HR"/>
              </w:rPr>
              <w:t>квартал</w:t>
            </w:r>
            <w:r w:rsidRPr="00802CB0">
              <w:rPr>
                <w:rFonts w:ascii="Times New Roman" w:hAnsi="Times New Roman"/>
                <w:sz w:val="20"/>
                <w:szCs w:val="20"/>
                <w:lang w:val="bs-Latn-BA" w:eastAsia="bs-Latn-BA"/>
              </w:rPr>
              <w:t xml:space="preserve"> 2020</w:t>
            </w:r>
            <w:r w:rsidRPr="00802CB0">
              <w:rPr>
                <w:rFonts w:ascii="Times New Roman" w:hAnsi="Times New Roman"/>
                <w:sz w:val="20"/>
                <w:szCs w:val="20"/>
                <w:lang w:eastAsia="bs-Latn-BA"/>
              </w:rPr>
              <w:t>.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1.2.7</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 xml:space="preserve">Анализа неопходних корака </w:t>
            </w:r>
            <w:r w:rsidRPr="00802CB0">
              <w:rPr>
                <w:rFonts w:ascii="Times New Roman" w:hAnsi="Times New Roman"/>
                <w:bCs/>
                <w:sz w:val="20"/>
                <w:szCs w:val="20"/>
              </w:rPr>
              <w:lastRenderedPageBreak/>
              <w:t xml:space="preserve">за придруживање мрежи EUROSUR                                  </w:t>
            </w:r>
          </w:p>
        </w:tc>
        <w:tc>
          <w:tcPr>
            <w:tcW w:w="2430" w:type="dxa"/>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bCs/>
                <w:sz w:val="20"/>
                <w:szCs w:val="20"/>
              </w:rPr>
              <w:lastRenderedPageBreak/>
              <w:t>Mинистарство унутрашњих послова -</w:t>
            </w:r>
            <w:r w:rsidRPr="00802CB0">
              <w:rPr>
                <w:rFonts w:ascii="Times New Roman" w:hAnsi="Times New Roman"/>
                <w:sz w:val="20"/>
                <w:szCs w:val="20"/>
              </w:rPr>
              <w:t xml:space="preserve">Дирекција полиције, </w:t>
            </w:r>
            <w:r w:rsidRPr="00802CB0">
              <w:rPr>
                <w:rFonts w:ascii="Times New Roman" w:hAnsi="Times New Roman"/>
                <w:sz w:val="20"/>
                <w:szCs w:val="20"/>
              </w:rPr>
              <w:lastRenderedPageBreak/>
              <w:t>Управа граничне полиције, Сектор за аналитику, телекомуникационе и информационе технологије,</w:t>
            </w:r>
            <w:r w:rsidRPr="00802CB0">
              <w:rPr>
                <w:rFonts w:ascii="Times New Roman" w:hAnsi="Times New Roman"/>
                <w:sz w:val="20"/>
                <w:szCs w:val="20"/>
                <w:lang w:val="sr-Cyrl-CS"/>
              </w:rPr>
              <w:t>Сектор за међународну сарадњу, европске послове и планирање.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Избор модела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Извршити процену (административна и техничка питања)</w:t>
            </w:r>
          </w:p>
          <w:p w:rsidR="00126481" w:rsidRPr="00802CB0" w:rsidRDefault="00126481" w:rsidP="004A06C2">
            <w:pPr>
              <w:pStyle w:val="NoSpacing"/>
              <w:rPr>
                <w:rFonts w:ascii="Times New Roman" w:hAnsi="Times New Roman"/>
                <w:color w:val="FF0000"/>
                <w:sz w:val="20"/>
                <w:szCs w:val="20"/>
              </w:rPr>
            </w:pPr>
          </w:p>
          <w:p w:rsidR="00126481" w:rsidRPr="00802CB0" w:rsidRDefault="00126481" w:rsidP="004A06C2">
            <w:pPr>
              <w:pStyle w:val="NoSpacing"/>
              <w:rPr>
                <w:rFonts w:ascii="Times New Roman" w:hAnsi="Times New Roman"/>
                <w:sz w:val="20"/>
                <w:szCs w:val="20"/>
              </w:rPr>
            </w:pPr>
          </w:p>
        </w:tc>
        <w:tc>
          <w:tcPr>
            <w:tcW w:w="2443" w:type="dxa"/>
            <w:gridSpan w:val="2"/>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lastRenderedPageBreak/>
              <w:t>Веза: АП за 24</w:t>
            </w:r>
          </w:p>
          <w:p w:rsidR="00126481" w:rsidRPr="00802CB0" w:rsidRDefault="00126481" w:rsidP="00802CB0">
            <w:pPr>
              <w:pStyle w:val="NoSpacing"/>
              <w:jc w:val="center"/>
              <w:rPr>
                <w:rFonts w:ascii="Times New Roman" w:hAnsi="Times New Roman"/>
                <w:bCs/>
                <w:sz w:val="20"/>
                <w:szCs w:val="20"/>
              </w:rPr>
            </w:pP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lastRenderedPageBreak/>
              <w:t>Твининг пројекат у оквиру ИПА  2016 Секторске буџетске подршке-комплементарна помоћ Европске уније, чија је вредност 1.000.000 евра</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lastRenderedPageBreak/>
              <w:t xml:space="preserve">Изабран модел и Утврђен водећи </w:t>
            </w:r>
            <w:r w:rsidRPr="00802CB0">
              <w:rPr>
                <w:rFonts w:ascii="Times New Roman" w:hAnsi="Times New Roman"/>
                <w:sz w:val="20"/>
                <w:szCs w:val="20"/>
                <w:lang w:eastAsia="bs-Latn-BA"/>
              </w:rPr>
              <w:lastRenderedPageBreak/>
              <w:t>стручњак (будући руководилац NCC -а)</w:t>
            </w:r>
          </w:p>
        </w:tc>
        <w:tc>
          <w:tcPr>
            <w:tcW w:w="2538" w:type="dxa"/>
            <w:gridSpan w:val="2"/>
            <w:vAlign w:val="center"/>
          </w:tcPr>
          <w:p w:rsidR="00126481" w:rsidRPr="00802CB0" w:rsidRDefault="00126481" w:rsidP="00802CB0">
            <w:pPr>
              <w:pStyle w:val="NoSpacing"/>
              <w:jc w:val="center"/>
              <w:rPr>
                <w:rFonts w:ascii="Times New Roman" w:hAnsi="Times New Roman"/>
                <w:color w:val="FF0000"/>
                <w:sz w:val="20"/>
                <w:szCs w:val="20"/>
                <w:lang w:val="sr-Cyrl-CS" w:eastAsia="bs-Latn-BA"/>
              </w:rPr>
            </w:pPr>
            <w:r w:rsidRPr="00802CB0">
              <w:rPr>
                <w:rFonts w:ascii="Times New Roman" w:hAnsi="Times New Roman"/>
                <w:sz w:val="20"/>
                <w:szCs w:val="20"/>
                <w:lang w:val="bs-Latn-BA" w:eastAsia="bs-Latn-BA"/>
              </w:rPr>
              <w:lastRenderedPageBreak/>
              <w:t xml:space="preserve">IV </w:t>
            </w:r>
            <w:r w:rsidRPr="00802CB0">
              <w:rPr>
                <w:rFonts w:ascii="Times New Roman" w:hAnsi="Times New Roman"/>
                <w:sz w:val="20"/>
                <w:szCs w:val="20"/>
                <w:lang w:eastAsia="hr-HR"/>
              </w:rPr>
              <w:t>квартал</w:t>
            </w:r>
            <w:r w:rsidRPr="00802CB0">
              <w:rPr>
                <w:rFonts w:ascii="Times New Roman" w:hAnsi="Times New Roman"/>
                <w:sz w:val="20"/>
                <w:szCs w:val="20"/>
                <w:lang w:val="bs-Latn-BA" w:eastAsia="bs-Latn-BA"/>
              </w:rPr>
              <w:t xml:space="preserve"> 2020</w:t>
            </w:r>
            <w:r w:rsidRPr="00802CB0">
              <w:rPr>
                <w:rFonts w:ascii="Times New Roman" w:hAnsi="Times New Roman"/>
                <w:sz w:val="20"/>
                <w:szCs w:val="20"/>
                <w:lang w:eastAsia="bs-Latn-BA"/>
              </w:rPr>
              <w:t>.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1.2.8</w:t>
            </w:r>
          </w:p>
        </w:tc>
        <w:tc>
          <w:tcPr>
            <w:tcW w:w="1926" w:type="dxa"/>
            <w:vAlign w:val="center"/>
          </w:tcPr>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rPr>
              <w:t>Приступање мрежи EUROSUR</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bCs/>
                <w:sz w:val="20"/>
                <w:szCs w:val="20"/>
              </w:rPr>
              <w:t>Mинистарство унутрашњих послова -</w:t>
            </w:r>
            <w:r w:rsidRPr="00802CB0">
              <w:rPr>
                <w:rFonts w:ascii="Times New Roman" w:hAnsi="Times New Roman"/>
                <w:sz w:val="20"/>
                <w:szCs w:val="20"/>
              </w:rPr>
              <w:t>Дирекција полиције, Управа граничне полиције, Сектор за аналитику, телекомуникационе и информационе технологије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Израдити анализу и набавка потребне опреме и информационо-телекомуникационих система</w:t>
            </w:r>
          </w:p>
        </w:tc>
        <w:tc>
          <w:tcPr>
            <w:tcW w:w="2443" w:type="dxa"/>
            <w:gridSpan w:val="2"/>
            <w:vAlign w:val="center"/>
          </w:tcPr>
          <w:p w:rsidR="004312A0" w:rsidRPr="00761A63" w:rsidRDefault="004312A0" w:rsidP="00802CB0">
            <w:pPr>
              <w:pStyle w:val="NoSpacing"/>
              <w:jc w:val="center"/>
              <w:rPr>
                <w:rFonts w:ascii="Times New Roman" w:hAnsi="Times New Roman"/>
                <w:sz w:val="20"/>
                <w:szCs w:val="20"/>
              </w:rPr>
            </w:pPr>
            <w:r w:rsidRPr="00761A63">
              <w:rPr>
                <w:rFonts w:ascii="Times New Roman" w:hAnsi="Times New Roman"/>
                <w:sz w:val="20"/>
                <w:szCs w:val="20"/>
              </w:rPr>
              <w:t>Буџет Министарства унутрашњих послова - Део средстава у оквиру  капиталног пројекта</w:t>
            </w:r>
            <w:r w:rsidRPr="00802CB0">
              <w:rPr>
                <w:rFonts w:ascii="Times New Roman" w:hAnsi="Times New Roman"/>
                <w:color w:val="FF0000"/>
                <w:sz w:val="20"/>
                <w:szCs w:val="20"/>
              </w:rPr>
              <w:t xml:space="preserve"> </w:t>
            </w:r>
            <w:r w:rsidRPr="00761A63">
              <w:rPr>
                <w:rFonts w:ascii="Times New Roman" w:hAnsi="Times New Roman"/>
                <w:sz w:val="20"/>
                <w:szCs w:val="20"/>
              </w:rPr>
              <w:t xml:space="preserve">„Надоградња информатичког система Министарства унутрашњих послова“; </w:t>
            </w:r>
          </w:p>
          <w:p w:rsidR="004312A0" w:rsidRPr="00761A63" w:rsidRDefault="004312A0" w:rsidP="00802CB0">
            <w:pPr>
              <w:spacing w:after="0" w:line="240" w:lineRule="auto"/>
              <w:jc w:val="center"/>
              <w:rPr>
                <w:rFonts w:ascii="Times New Roman" w:hAnsi="Times New Roman"/>
                <w:sz w:val="20"/>
                <w:szCs w:val="20"/>
              </w:rPr>
            </w:pPr>
            <w:r w:rsidRPr="00761A63">
              <w:rPr>
                <w:rFonts w:ascii="Times New Roman" w:hAnsi="Times New Roman"/>
                <w:sz w:val="20"/>
                <w:szCs w:val="20"/>
              </w:rPr>
              <w:t>150.000.000 динара у 2019. години и 150.000.000 динара у 2020. години.</w:t>
            </w:r>
          </w:p>
          <w:p w:rsidR="004312A0" w:rsidRPr="00761A63" w:rsidRDefault="004312A0" w:rsidP="00802CB0">
            <w:pPr>
              <w:spacing w:after="0" w:line="240" w:lineRule="auto"/>
              <w:jc w:val="center"/>
              <w:rPr>
                <w:rFonts w:ascii="Times New Roman" w:hAnsi="Times New Roman"/>
                <w:sz w:val="20"/>
                <w:szCs w:val="20"/>
              </w:rPr>
            </w:pPr>
            <w:r w:rsidRPr="00761A63">
              <w:rPr>
                <w:rFonts w:ascii="Times New Roman" w:hAnsi="Times New Roman"/>
                <w:sz w:val="20"/>
                <w:szCs w:val="20"/>
              </w:rPr>
              <w:t>(веза активност 1.1.23)</w:t>
            </w:r>
          </w:p>
          <w:p w:rsidR="004312A0" w:rsidRPr="00761A63" w:rsidRDefault="004312A0" w:rsidP="00802CB0">
            <w:pPr>
              <w:pStyle w:val="NoSpacing"/>
              <w:jc w:val="center"/>
              <w:rPr>
                <w:rFonts w:ascii="Times New Roman" w:hAnsi="Times New Roman"/>
                <w:bCs/>
                <w:caps/>
                <w:sz w:val="20"/>
                <w:szCs w:val="20"/>
              </w:rPr>
            </w:pPr>
            <w:r w:rsidRPr="00761A63">
              <w:rPr>
                <w:rFonts w:ascii="Times New Roman" w:hAnsi="Times New Roman"/>
                <w:bCs/>
                <w:caps/>
                <w:sz w:val="20"/>
                <w:szCs w:val="20"/>
              </w:rPr>
              <w:t>Напомена:</w:t>
            </w:r>
          </w:p>
          <w:p w:rsidR="00126481" w:rsidRPr="00802CB0" w:rsidRDefault="004312A0" w:rsidP="00802CB0">
            <w:pPr>
              <w:pStyle w:val="NoSpacing"/>
              <w:jc w:val="center"/>
              <w:rPr>
                <w:rFonts w:ascii="Times New Roman" w:hAnsi="Times New Roman"/>
                <w:sz w:val="20"/>
                <w:szCs w:val="20"/>
              </w:rPr>
            </w:pPr>
            <w:r w:rsidRPr="00761A63">
              <w:rPr>
                <w:rFonts w:ascii="Times New Roman" w:hAnsi="Times New Roman"/>
                <w:sz w:val="20"/>
                <w:szCs w:val="20"/>
              </w:rPr>
              <w:t>Укупан износ потребних новчаних средстава биће познат након спроведене анализе и израде техничке спецификације опреме</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Израђена анализа и набављена опрема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1.2.9</w:t>
            </w:r>
          </w:p>
        </w:tc>
        <w:tc>
          <w:tcPr>
            <w:tcW w:w="1926" w:type="dxa"/>
            <w:vAlign w:val="center"/>
          </w:tcPr>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rPr>
              <w:t>Приступање мрежи EUROSUR</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bCs/>
                <w:sz w:val="20"/>
                <w:szCs w:val="20"/>
              </w:rPr>
              <w:t>Mинистарство унутрашњих послова -</w:t>
            </w:r>
            <w:r w:rsidRPr="00802CB0">
              <w:rPr>
                <w:rFonts w:ascii="Times New Roman" w:hAnsi="Times New Roman"/>
                <w:sz w:val="20"/>
                <w:szCs w:val="20"/>
              </w:rPr>
              <w:t>Дирекција полиције, Управа граничне полиције, Сектор за аналитику, телекомуникационе и информационе технологије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План поступања по изабраном моделу</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bCs/>
                <w:sz w:val="20"/>
                <w:szCs w:val="20"/>
                <w:lang w:val="sr-Cyrl-CS"/>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Усвојен План приступања мрежи </w:t>
            </w:r>
            <w:r w:rsidRPr="00802CB0">
              <w:rPr>
                <w:rFonts w:ascii="Times New Roman" w:hAnsi="Times New Roman"/>
                <w:sz w:val="20"/>
                <w:szCs w:val="20"/>
                <w:lang w:val="bs-Latn-BA" w:eastAsia="bs-Latn-BA"/>
              </w:rPr>
              <w:t>EUROSUR</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bs-Latn-BA" w:eastAsia="bs-Latn-BA"/>
              </w:rPr>
              <w:t>I</w:t>
            </w:r>
            <w:r w:rsidRPr="00802CB0">
              <w:rPr>
                <w:rFonts w:ascii="Times New Roman" w:hAnsi="Times New Roman"/>
                <w:sz w:val="20"/>
                <w:szCs w:val="20"/>
                <w:lang w:eastAsia="bs-Latn-BA"/>
              </w:rPr>
              <w:t xml:space="preserve">V </w:t>
            </w:r>
            <w:r w:rsidRPr="00802CB0">
              <w:rPr>
                <w:rFonts w:ascii="Times New Roman" w:hAnsi="Times New Roman"/>
                <w:sz w:val="20"/>
                <w:szCs w:val="20"/>
                <w:lang w:eastAsia="hr-HR"/>
              </w:rPr>
              <w:t>квартал</w:t>
            </w:r>
            <w:r w:rsidRPr="00802CB0">
              <w:rPr>
                <w:rFonts w:ascii="Times New Roman" w:hAnsi="Times New Roman"/>
                <w:sz w:val="20"/>
                <w:szCs w:val="20"/>
                <w:lang w:val="bs-Latn-BA" w:eastAsia="bs-Latn-BA"/>
              </w:rPr>
              <w:t xml:space="preserve"> 20</w:t>
            </w:r>
            <w:r w:rsidRPr="00802CB0">
              <w:rPr>
                <w:rFonts w:ascii="Times New Roman" w:hAnsi="Times New Roman"/>
                <w:sz w:val="20"/>
                <w:szCs w:val="20"/>
                <w:lang w:eastAsia="bs-Latn-BA"/>
              </w:rPr>
              <w:t>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lastRenderedPageBreak/>
              <w:t>1.2.10</w:t>
            </w:r>
          </w:p>
        </w:tc>
        <w:tc>
          <w:tcPr>
            <w:tcW w:w="1926" w:type="dxa"/>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bCs/>
                <w:sz w:val="20"/>
                <w:szCs w:val="20"/>
              </w:rPr>
              <w:t>Припрема за приступање Шенгенском Информационом систему</w:t>
            </w: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sz w:val="20"/>
                <w:szCs w:val="20"/>
              </w:rPr>
              <w:t>Сектор за аналитику, телекомуника-ционе и информационе технологије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Процена потреба за испуњавање Шенген стандарда ће се радити кроз TW за израду шенгенског акционог плана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val="sr-Cyrl-CS" w:eastAsia="sr-Cyrl-CS"/>
              </w:rPr>
              <w:t>ИПА 2014 Шенгенски акциони план – Акциони документ: „Подршка сектору унутрашњих послова</w:t>
            </w:r>
            <w:r w:rsidRPr="00802CB0">
              <w:rPr>
                <w:rFonts w:ascii="Times New Roman" w:hAnsi="Times New Roman"/>
                <w:sz w:val="20"/>
                <w:szCs w:val="20"/>
              </w:rPr>
              <w:t>”</w:t>
            </w:r>
          </w:p>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eastAsia="sr-Cyrl-CS"/>
              </w:rPr>
              <w:t>вредност пројекта</w:t>
            </w:r>
            <w:r w:rsidRPr="00802CB0">
              <w:rPr>
                <w:rFonts w:ascii="Times New Roman" w:hAnsi="Times New Roman"/>
                <w:sz w:val="20"/>
                <w:szCs w:val="20"/>
                <w:lang w:val="sr-Cyrl-CS" w:eastAsia="sr-Cyrl-CS"/>
              </w:rPr>
              <w:t xml:space="preserve"> 1.500.000 евра</w:t>
            </w:r>
          </w:p>
          <w:p w:rsidR="00126481" w:rsidRPr="00802CB0" w:rsidRDefault="00126481" w:rsidP="00802CB0">
            <w:pPr>
              <w:pStyle w:val="NoSpacing"/>
              <w:jc w:val="center"/>
              <w:rPr>
                <w:rFonts w:ascii="Times New Roman" w:hAnsi="Times New Roman"/>
                <w:sz w:val="20"/>
                <w:szCs w:val="20"/>
                <w:lang w:eastAsia="sr-Cyrl-CS"/>
              </w:rPr>
            </w:pPr>
            <w:r w:rsidRPr="00802CB0">
              <w:rPr>
                <w:rFonts w:ascii="Times New Roman" w:hAnsi="Times New Roman"/>
                <w:sz w:val="20"/>
                <w:szCs w:val="20"/>
                <w:lang w:val="sr-Cyrl-CS" w:eastAsia="sr-Cyrl-CS"/>
              </w:rPr>
              <w:t>за твининг</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Израђена анализа</w:t>
            </w:r>
          </w:p>
        </w:tc>
        <w:tc>
          <w:tcPr>
            <w:tcW w:w="2538" w:type="dxa"/>
            <w:gridSpan w:val="2"/>
            <w:vAlign w:val="center"/>
          </w:tcPr>
          <w:p w:rsidR="00126481" w:rsidRPr="00802CB0" w:rsidRDefault="00126481" w:rsidP="00802CB0">
            <w:pPr>
              <w:pStyle w:val="NoSpacing"/>
              <w:jc w:val="center"/>
              <w:rPr>
                <w:rFonts w:ascii="Times New Roman" w:hAnsi="Times New Roman"/>
                <w:color w:val="FF0000"/>
                <w:sz w:val="20"/>
                <w:szCs w:val="20"/>
                <w:lang w:val="sr-Cyrl-CS" w:eastAsia="bs-Latn-BA"/>
              </w:rPr>
            </w:pPr>
            <w:r w:rsidRPr="00802CB0">
              <w:rPr>
                <w:rFonts w:ascii="Times New Roman" w:hAnsi="Times New Roman"/>
                <w:color w:val="000000"/>
                <w:sz w:val="20"/>
                <w:szCs w:val="20"/>
                <w:lang w:val="sr-Cyrl-CS" w:eastAsia="bs-Latn-BA"/>
              </w:rPr>
              <w:t>Континуирано до приступања Шенген зони</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1.2.11</w:t>
            </w:r>
          </w:p>
        </w:tc>
        <w:tc>
          <w:tcPr>
            <w:tcW w:w="1926" w:type="dxa"/>
            <w:vAlign w:val="center"/>
          </w:tcPr>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rPr>
              <w:t>Припрема за приступање</w:t>
            </w:r>
          </w:p>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bCs/>
                <w:sz w:val="20"/>
                <w:szCs w:val="20"/>
              </w:rPr>
              <w:t>Шенгенском Информационом систему</w:t>
            </w: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Mинистарство унутрашњих послова</w:t>
            </w:r>
            <w:r w:rsidRPr="00802CB0">
              <w:rPr>
                <w:rFonts w:ascii="Times New Roman" w:hAnsi="Times New Roman"/>
                <w:sz w:val="20"/>
                <w:szCs w:val="20"/>
              </w:rPr>
              <w:t xml:space="preserve"> Сектор за аналитику, телекомуникационе и информационе технологије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Дирекција полиције-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lang w:eastAsia="bs-Latn-BA"/>
              </w:rPr>
              <w:t xml:space="preserve">Усвојен План приступања </w:t>
            </w:r>
            <w:r w:rsidRPr="00802CB0">
              <w:rPr>
                <w:rFonts w:ascii="Times New Roman" w:hAnsi="Times New Roman"/>
                <w:sz w:val="20"/>
                <w:szCs w:val="20"/>
              </w:rPr>
              <w:t>SIS</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val="sr-Cyrl-CS" w:eastAsia="sr-Cyrl-CS"/>
              </w:rPr>
              <w:t>ИПА 2014 Шенгенски акциони план – Акциони документ: „Подршка сектору унутрашњих послова</w:t>
            </w:r>
            <w:r w:rsidRPr="00802CB0">
              <w:rPr>
                <w:rFonts w:ascii="Times New Roman" w:hAnsi="Times New Roman"/>
                <w:sz w:val="20"/>
                <w:szCs w:val="20"/>
              </w:rPr>
              <w:t>”</w:t>
            </w:r>
          </w:p>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eastAsia="sr-Cyrl-CS"/>
              </w:rPr>
              <w:t>вредност пројекта</w:t>
            </w:r>
            <w:r w:rsidRPr="00802CB0">
              <w:rPr>
                <w:rFonts w:ascii="Times New Roman" w:hAnsi="Times New Roman"/>
                <w:sz w:val="20"/>
                <w:szCs w:val="20"/>
                <w:lang w:val="sr-Cyrl-CS" w:eastAsia="sr-Cyrl-CS"/>
              </w:rPr>
              <w:t xml:space="preserve"> 1.500.000 евра</w:t>
            </w:r>
          </w:p>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val="sr-Cyrl-CS" w:eastAsia="sr-Cyrl-CS"/>
              </w:rPr>
              <w:t>за твининг</w:t>
            </w:r>
          </w:p>
          <w:p w:rsidR="00126481" w:rsidRPr="00802CB0" w:rsidRDefault="00126481" w:rsidP="00802CB0">
            <w:pPr>
              <w:pStyle w:val="NoSpacing"/>
              <w:jc w:val="center"/>
              <w:rPr>
                <w:rFonts w:ascii="Times New Roman" w:hAnsi="Times New Roman"/>
                <w:i/>
                <w:iCs/>
                <w:sz w:val="20"/>
                <w:szCs w:val="20"/>
                <w:lang w:eastAsia="sr-Cyrl-CS"/>
              </w:rPr>
            </w:pPr>
            <w:r w:rsidRPr="00802CB0">
              <w:rPr>
                <w:rFonts w:ascii="Times New Roman" w:hAnsi="Times New Roman"/>
                <w:i/>
                <w:iCs/>
                <w:sz w:val="20"/>
                <w:szCs w:val="20"/>
                <w:lang w:val="sr-Cyrl-CS" w:eastAsia="sr-Cyrl-CS"/>
              </w:rPr>
              <w:t>Ова активност пружа подршку унутрашњим пословима</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Формирана радна група,  сачињен нацрт плана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p>
          <w:p w:rsidR="00126481" w:rsidRPr="00802CB0" w:rsidRDefault="00126481" w:rsidP="00802CB0">
            <w:pPr>
              <w:pStyle w:val="NoSpacing"/>
              <w:jc w:val="center"/>
              <w:rPr>
                <w:rFonts w:ascii="Times New Roman" w:hAnsi="Times New Roman"/>
                <w:color w:val="FF0000"/>
                <w:sz w:val="20"/>
                <w:szCs w:val="20"/>
                <w:lang w:val="sr-Cyrl-CS" w:eastAsia="bs-Latn-BA"/>
              </w:rPr>
            </w:pPr>
            <w:r w:rsidRPr="00802CB0">
              <w:rPr>
                <w:rFonts w:ascii="Times New Roman" w:hAnsi="Times New Roman"/>
                <w:color w:val="000000"/>
                <w:sz w:val="20"/>
                <w:szCs w:val="20"/>
                <w:lang w:val="sr-Cyrl-CS" w:eastAsia="bs-Latn-BA"/>
              </w:rPr>
              <w:t>Континуирано до приступања Шенген зони</w:t>
            </w:r>
          </w:p>
        </w:tc>
      </w:tr>
      <w:tr w:rsidR="00126481" w:rsidRPr="00802CB0" w:rsidTr="00802CB0">
        <w:trPr>
          <w:trHeight w:val="2763"/>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1.2.12</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Идентификовати и анализирати свеобухватне препоруке и потребе које се односе на информационо – телекомуникациону област</w:t>
            </w:r>
          </w:p>
          <w:p w:rsidR="00126481" w:rsidRPr="00802CB0" w:rsidRDefault="00126481" w:rsidP="00802CB0">
            <w:pPr>
              <w:pStyle w:val="NoSpacing"/>
              <w:jc w:val="center"/>
              <w:rPr>
                <w:rFonts w:ascii="Times New Roman" w:hAnsi="Times New Roman"/>
                <w:bCs/>
                <w:sz w:val="20"/>
                <w:szCs w:val="20"/>
                <w:lang w:val="sr-Cyrl-CS"/>
              </w:rPr>
            </w:pPr>
          </w:p>
          <w:p w:rsidR="00126481" w:rsidRPr="00802CB0" w:rsidRDefault="00126481" w:rsidP="00802CB0">
            <w:pPr>
              <w:pStyle w:val="NoSpacing"/>
              <w:jc w:val="center"/>
              <w:rPr>
                <w:rFonts w:ascii="Times New Roman" w:hAnsi="Times New Roman"/>
                <w:bCs/>
                <w:sz w:val="20"/>
                <w:szCs w:val="20"/>
              </w:rPr>
            </w:pP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 xml:space="preserve">Министарство унутрашњих послова            Сектор за аналитику, телекомуникационе и информационе технологије </w:t>
            </w: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Дирекција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У складу са иницијалним планом о оквиру Твининг пројекта Шенгенски акциони план</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Веза:АП за 24</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ИПА 2014 Шенгенски акциони план – Акциони документ</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„Подршка сектору унутрашњих послова” –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вредност пројекта 1.500.000 евра </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за твининг</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Извршена анализа постојећег информационог и телекомуникационог ситема који се користи  за граничну контролу, са стандардима Шенгена</w:t>
            </w:r>
          </w:p>
        </w:tc>
        <w:tc>
          <w:tcPr>
            <w:tcW w:w="2538" w:type="dxa"/>
            <w:gridSpan w:val="2"/>
            <w:vAlign w:val="center"/>
          </w:tcPr>
          <w:p w:rsidR="00126481" w:rsidRPr="00802CB0" w:rsidDel="007168EF"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IV кваратал 2020. године</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pStyle w:val="NoSpacing"/>
              <w:jc w:val="center"/>
              <w:rPr>
                <w:rFonts w:ascii="Times New Roman" w:hAnsi="Times New Roman"/>
                <w:b/>
                <w:szCs w:val="24"/>
                <w:lang w:val="bs-Latn-BA" w:eastAsia="bs-Latn-BA"/>
              </w:rPr>
            </w:pPr>
            <w:r w:rsidRPr="00802CB0">
              <w:rPr>
                <w:rFonts w:ascii="Times New Roman" w:hAnsi="Times New Roman"/>
                <w:b/>
                <w:szCs w:val="24"/>
                <w:lang w:val="bs-Latn-BA" w:eastAsia="bs-Latn-BA"/>
              </w:rPr>
              <w:lastRenderedPageBreak/>
              <w:t>1.3</w:t>
            </w:r>
            <w:r w:rsidRPr="00802CB0">
              <w:rPr>
                <w:rFonts w:ascii="Times New Roman" w:hAnsi="Times New Roman"/>
                <w:b/>
                <w:szCs w:val="24"/>
                <w:lang w:val="bs-Latn-BA" w:eastAsia="bs-Latn-BA"/>
              </w:rPr>
              <w:tab/>
              <w:t>УПРАВЉАЊЕ ГРАНИЧНИМ ПРЕЛАЗИМА</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1.3.1</w:t>
            </w:r>
          </w:p>
        </w:tc>
        <w:tc>
          <w:tcPr>
            <w:tcW w:w="1926" w:type="dxa"/>
            <w:vAlign w:val="center"/>
          </w:tcPr>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rPr>
              <w:t>Усвајање прописа о управљању граничним прелазима</w:t>
            </w:r>
          </w:p>
        </w:tc>
        <w:tc>
          <w:tcPr>
            <w:tcW w:w="2430" w:type="dxa"/>
            <w:vAlign w:val="center"/>
          </w:tcPr>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rPr>
              <w:t>Mинистарство унутрашњих послова</w:t>
            </w:r>
          </w:p>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lang w:val="sr-Cyrl-CS"/>
              </w:rPr>
              <w:t>Секретаријат</w:t>
            </w:r>
          </w:p>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lang w:val="sr-Cyrl-CS"/>
              </w:rPr>
              <w:t xml:space="preserve"> Дирекција полиције Управа граничне полиције</w:t>
            </w: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Министарство финансија</w:t>
            </w:r>
            <w:r w:rsidRPr="00802CB0">
              <w:rPr>
                <w:rFonts w:ascii="Times New Roman" w:hAnsi="Times New Roman"/>
                <w:sz w:val="20"/>
                <w:szCs w:val="20"/>
              </w:rPr>
              <w:t>-Управа царина</w:t>
            </w:r>
          </w:p>
          <w:p w:rsidR="00126481" w:rsidRPr="00E120BD" w:rsidRDefault="00126481" w:rsidP="00802CB0">
            <w:pPr>
              <w:pStyle w:val="NoSpacing"/>
              <w:jc w:val="center"/>
              <w:rPr>
                <w:rFonts w:ascii="Times New Roman" w:hAnsi="Times New Roman"/>
                <w:sz w:val="20"/>
                <w:szCs w:val="20"/>
                <w:lang w:val="sr-Cyrl-RS" w:eastAsia="bs-Latn-BA"/>
              </w:rPr>
            </w:pPr>
            <w:r w:rsidRPr="00802CB0">
              <w:rPr>
                <w:rFonts w:ascii="Times New Roman" w:hAnsi="Times New Roman"/>
                <w:sz w:val="20"/>
                <w:szCs w:val="20"/>
                <w:lang w:eastAsia="bs-Latn-BA"/>
              </w:rPr>
              <w:t>Министарство пољопривреде, шумарства и водопривреде</w:t>
            </w:r>
            <w:r w:rsidR="00761A63" w:rsidRPr="00761A63">
              <w:rPr>
                <w:rFonts w:ascii="Times New Roman" w:hAnsi="Times New Roman"/>
                <w:sz w:val="20"/>
                <w:szCs w:val="20"/>
                <w:lang w:val="sr-Cyrl-RS" w:eastAsia="bs-Latn-BA"/>
              </w:rPr>
              <w:t>,</w:t>
            </w:r>
            <w:r w:rsidR="00E120BD" w:rsidRPr="00761A63">
              <w:rPr>
                <w:rFonts w:ascii="Times New Roman" w:hAnsi="Times New Roman"/>
                <w:sz w:val="20"/>
                <w:szCs w:val="20"/>
                <w:lang w:val="sr-Cyrl-RS"/>
              </w:rPr>
              <w:t xml:space="preserve"> Управа за ветерину</w:t>
            </w:r>
            <w:r w:rsidR="00761A63" w:rsidRPr="00761A63">
              <w:rPr>
                <w:rFonts w:ascii="Times New Roman" w:hAnsi="Times New Roman"/>
                <w:sz w:val="20"/>
                <w:szCs w:val="20"/>
                <w:lang w:val="sr-Cyrl-RS"/>
              </w:rPr>
              <w:t xml:space="preserve">, </w:t>
            </w:r>
            <w:r w:rsidR="00E120BD" w:rsidRPr="00761A63">
              <w:rPr>
                <w:rFonts w:ascii="Times New Roman" w:hAnsi="Times New Roman"/>
                <w:sz w:val="20"/>
                <w:szCs w:val="20"/>
                <w:lang w:val="sr-Cyrl-RS"/>
              </w:rPr>
              <w:t>Управа за заштиту биља</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спољних послова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грађевинарства,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саобраћаја и инфраструктуре</w:t>
            </w:r>
          </w:p>
        </w:tc>
        <w:tc>
          <w:tcPr>
            <w:tcW w:w="2033" w:type="dxa"/>
            <w:vAlign w:val="center"/>
          </w:tcPr>
          <w:p w:rsidR="00126481" w:rsidRPr="00802CB0" w:rsidRDefault="00126481" w:rsidP="00802CB0">
            <w:pPr>
              <w:pStyle w:val="NoSpacing"/>
              <w:jc w:val="center"/>
              <w:rPr>
                <w:rFonts w:ascii="Times New Roman" w:hAnsi="Times New Roman"/>
                <w:sz w:val="20"/>
                <w:szCs w:val="20"/>
                <w:lang w:eastAsia="hr-HR"/>
              </w:rPr>
            </w:pPr>
            <w:r w:rsidRPr="00802CB0">
              <w:rPr>
                <w:rFonts w:ascii="Times New Roman" w:hAnsi="Times New Roman"/>
                <w:sz w:val="20"/>
                <w:szCs w:val="20"/>
                <w:lang w:val="bs-Latn-BA" w:eastAsia="hr-HR"/>
              </w:rPr>
              <w:t xml:space="preserve">Израдити </w:t>
            </w:r>
            <w:r w:rsidRPr="00802CB0">
              <w:rPr>
                <w:rFonts w:ascii="Times New Roman" w:hAnsi="Times New Roman"/>
                <w:sz w:val="20"/>
                <w:szCs w:val="20"/>
                <w:lang w:eastAsia="hr-HR"/>
              </w:rPr>
              <w:t>Предлог у</w:t>
            </w:r>
            <w:r w:rsidRPr="00802CB0">
              <w:rPr>
                <w:rFonts w:ascii="Times New Roman" w:hAnsi="Times New Roman"/>
                <w:sz w:val="20"/>
                <w:szCs w:val="20"/>
                <w:lang w:val="bs-Latn-BA" w:eastAsia="hr-HR"/>
              </w:rPr>
              <w:t>редб</w:t>
            </w:r>
            <w:r w:rsidRPr="00802CB0">
              <w:rPr>
                <w:rFonts w:ascii="Times New Roman" w:hAnsi="Times New Roman"/>
                <w:sz w:val="20"/>
                <w:szCs w:val="20"/>
                <w:lang w:eastAsia="hr-HR"/>
              </w:rPr>
              <w:t>е</w:t>
            </w:r>
            <w:r w:rsidRPr="00802CB0">
              <w:rPr>
                <w:rFonts w:ascii="Times New Roman" w:hAnsi="Times New Roman"/>
                <w:sz w:val="20"/>
                <w:szCs w:val="20"/>
                <w:lang w:val="bs-Latn-BA" w:eastAsia="hr-HR"/>
              </w:rPr>
              <w:t xml:space="preserve"> о отварању, изградња, категоризација</w:t>
            </w:r>
            <w:r w:rsidRPr="00802CB0">
              <w:rPr>
                <w:rFonts w:ascii="Times New Roman" w:hAnsi="Times New Roman"/>
                <w:sz w:val="20"/>
                <w:szCs w:val="20"/>
                <w:lang w:eastAsia="hr-HR"/>
              </w:rPr>
              <w:t xml:space="preserve"> и </w:t>
            </w:r>
            <w:r w:rsidRPr="00802CB0">
              <w:rPr>
                <w:rFonts w:ascii="Times New Roman" w:hAnsi="Times New Roman"/>
                <w:sz w:val="20"/>
                <w:szCs w:val="20"/>
                <w:lang w:val="bs-Latn-BA" w:eastAsia="hr-HR"/>
              </w:rPr>
              <w:t xml:space="preserve"> стандардима граничних прелаза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val="bs-Latn-BA"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pl-PL"/>
              </w:rPr>
            </w:pPr>
            <w:r w:rsidRPr="00802CB0">
              <w:rPr>
                <w:rFonts w:ascii="Times New Roman" w:hAnsi="Times New Roman"/>
                <w:sz w:val="20"/>
                <w:szCs w:val="20"/>
                <w:lang w:eastAsia="pl-PL"/>
              </w:rPr>
              <w:t xml:space="preserve">Донета Уредба </w:t>
            </w:r>
          </w:p>
          <w:p w:rsidR="00126481" w:rsidRPr="00802CB0" w:rsidRDefault="00126481" w:rsidP="00802CB0">
            <w:pPr>
              <w:pStyle w:val="NoSpacing"/>
              <w:jc w:val="center"/>
              <w:rPr>
                <w:rFonts w:ascii="Times New Roman" w:hAnsi="Times New Roman"/>
                <w:sz w:val="20"/>
                <w:szCs w:val="20"/>
                <w:lang w:eastAsia="pl-PL"/>
              </w:rPr>
            </w:pP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color w:val="000000"/>
                <w:sz w:val="20"/>
                <w:szCs w:val="20"/>
                <w:lang w:val="sr-Cyrl-CS" w:eastAsia="pl-PL"/>
              </w:rPr>
            </w:pPr>
            <w:r w:rsidRPr="00802CB0">
              <w:rPr>
                <w:rFonts w:ascii="Times New Roman" w:hAnsi="Times New Roman"/>
                <w:color w:val="000000"/>
                <w:sz w:val="20"/>
                <w:szCs w:val="20"/>
                <w:lang w:val="bs-Latn-BA" w:eastAsia="bs-Latn-BA"/>
              </w:rPr>
              <w:t xml:space="preserve">II </w:t>
            </w:r>
            <w:r w:rsidRPr="00802CB0">
              <w:rPr>
                <w:rFonts w:ascii="Times New Roman" w:hAnsi="Times New Roman"/>
                <w:color w:val="000000"/>
                <w:sz w:val="20"/>
                <w:szCs w:val="20"/>
                <w:lang w:eastAsia="hr-HR"/>
              </w:rPr>
              <w:t xml:space="preserve">квартал </w:t>
            </w:r>
            <w:r w:rsidRPr="00802CB0">
              <w:rPr>
                <w:rFonts w:ascii="Times New Roman" w:hAnsi="Times New Roman"/>
                <w:color w:val="000000"/>
                <w:sz w:val="20"/>
                <w:szCs w:val="20"/>
                <w:lang w:eastAsia="pl-PL"/>
              </w:rPr>
              <w:t>2019. године</w:t>
            </w:r>
          </w:p>
          <w:p w:rsidR="00126481" w:rsidRPr="00802CB0" w:rsidRDefault="00126481" w:rsidP="00802CB0">
            <w:pPr>
              <w:pStyle w:val="NoSpacing"/>
              <w:jc w:val="center"/>
              <w:rPr>
                <w:rFonts w:ascii="Times New Roman" w:hAnsi="Times New Roman"/>
                <w:sz w:val="20"/>
                <w:szCs w:val="20"/>
                <w:lang w:val="sr-Cyrl-CS" w:eastAsia="pl-PL"/>
              </w:rPr>
            </w:pPr>
          </w:p>
          <w:p w:rsidR="00126481" w:rsidRPr="00802CB0" w:rsidRDefault="00126481" w:rsidP="00802CB0">
            <w:pPr>
              <w:pStyle w:val="NoSpacing"/>
              <w:jc w:val="center"/>
              <w:rPr>
                <w:rFonts w:ascii="Times New Roman" w:hAnsi="Times New Roman"/>
                <w:color w:val="FF0000"/>
                <w:sz w:val="20"/>
                <w:szCs w:val="20"/>
                <w:lang w:val="sr-Cyrl-CS" w:eastAsia="pl-PL"/>
              </w:rPr>
            </w:pP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1.3.2</w:t>
            </w:r>
          </w:p>
        </w:tc>
        <w:tc>
          <w:tcPr>
            <w:tcW w:w="1926" w:type="dxa"/>
            <w:vAlign w:val="center"/>
          </w:tcPr>
          <w:p w:rsidR="00126481" w:rsidRPr="00802CB0" w:rsidRDefault="00126481" w:rsidP="00802CB0">
            <w:pPr>
              <w:pStyle w:val="NoSpacing"/>
              <w:jc w:val="center"/>
              <w:rPr>
                <w:rFonts w:ascii="Times New Roman" w:hAnsi="Times New Roman"/>
                <w:bCs/>
                <w:color w:val="000000"/>
                <w:sz w:val="20"/>
                <w:szCs w:val="20"/>
                <w:lang w:val="sr-Cyrl-CS"/>
              </w:rPr>
            </w:pPr>
            <w:r w:rsidRPr="00802CB0">
              <w:rPr>
                <w:rFonts w:ascii="Times New Roman" w:hAnsi="Times New Roman"/>
                <w:bCs/>
                <w:color w:val="000000"/>
                <w:sz w:val="20"/>
                <w:szCs w:val="20"/>
                <w:lang w:val="sr-Cyrl-CS"/>
              </w:rPr>
              <w:t>Изградња, одржавање и модернизација инфраструктуре и објеката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bCs/>
                <w:color w:val="000000"/>
                <w:sz w:val="20"/>
                <w:szCs w:val="20"/>
                <w:lang w:val="sr-Cyrl-CS"/>
              </w:rPr>
            </w:pPr>
            <w:r w:rsidRPr="00802CB0">
              <w:rPr>
                <w:rFonts w:ascii="Times New Roman" w:hAnsi="Times New Roman"/>
                <w:bCs/>
                <w:color w:val="000000"/>
                <w:sz w:val="20"/>
                <w:szCs w:val="20"/>
                <w:lang w:val="sr-Cyrl-CS"/>
              </w:rPr>
              <w:t>Републичка дирекција за имовину Републике Србије</w:t>
            </w:r>
          </w:p>
        </w:tc>
        <w:tc>
          <w:tcPr>
            <w:tcW w:w="2033"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Style w:val="A4"/>
                <w:rFonts w:ascii="Times New Roman" w:hAnsi="Times New Roman"/>
                <w:sz w:val="20"/>
                <w:szCs w:val="20"/>
              </w:rPr>
              <w:t>Анализа стања и потреба</w:t>
            </w:r>
          </w:p>
        </w:tc>
        <w:tc>
          <w:tcPr>
            <w:tcW w:w="2443" w:type="dxa"/>
            <w:gridSpan w:val="2"/>
            <w:vAlign w:val="center"/>
          </w:tcPr>
          <w:p w:rsidR="00F534D9" w:rsidRPr="00761A63" w:rsidRDefault="00F534D9" w:rsidP="00802CB0">
            <w:pPr>
              <w:pStyle w:val="NoSpacing"/>
              <w:jc w:val="center"/>
              <w:rPr>
                <w:rFonts w:ascii="Times New Roman" w:hAnsi="Times New Roman"/>
                <w:sz w:val="20"/>
                <w:szCs w:val="20"/>
                <w:lang w:val="sr-Cyrl-CS" w:eastAsia="bs-Latn-BA"/>
              </w:rPr>
            </w:pPr>
            <w:r w:rsidRPr="00761A63">
              <w:rPr>
                <w:rFonts w:ascii="Times New Roman" w:hAnsi="Times New Roman"/>
                <w:sz w:val="20"/>
                <w:szCs w:val="20"/>
              </w:rPr>
              <w:t>Буџет Републичке дирекције за имовину Републике Србије</w:t>
            </w:r>
            <w:r w:rsidRPr="00761A63">
              <w:rPr>
                <w:rFonts w:ascii="Times New Roman" w:hAnsi="Times New Roman"/>
                <w:sz w:val="20"/>
                <w:szCs w:val="20"/>
              </w:rPr>
              <w:br/>
              <w:t xml:space="preserve">491.028.000 динара у 2019. години; 529.481.000 динара у 2020. години </w:t>
            </w:r>
          </w:p>
          <w:p w:rsidR="00126481" w:rsidRPr="00802CB0" w:rsidRDefault="00126481" w:rsidP="00802CB0">
            <w:pPr>
              <w:pStyle w:val="NoSpacing"/>
              <w:jc w:val="center"/>
              <w:rPr>
                <w:rFonts w:ascii="Times New Roman" w:hAnsi="Times New Roman"/>
                <w:color w:val="000000"/>
                <w:sz w:val="20"/>
                <w:szCs w:val="20"/>
                <w:lang w:val="sr-Cyrl-CS" w:eastAsia="bs-Latn-BA"/>
              </w:rPr>
            </w:pPr>
            <w:r w:rsidRPr="00802CB0">
              <w:rPr>
                <w:rFonts w:ascii="Times New Roman" w:hAnsi="Times New Roman"/>
                <w:color w:val="000000"/>
                <w:sz w:val="20"/>
                <w:szCs w:val="20"/>
                <w:lang w:val="sr-Cyrl-CS" w:eastAsia="bs-Latn-BA"/>
              </w:rPr>
              <w:t xml:space="preserve"> </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pl-PL"/>
              </w:rPr>
            </w:pPr>
            <w:r w:rsidRPr="00802CB0">
              <w:rPr>
                <w:rFonts w:ascii="Times New Roman" w:hAnsi="Times New Roman"/>
                <w:sz w:val="20"/>
                <w:szCs w:val="20"/>
                <w:lang w:eastAsia="pl-PL"/>
              </w:rPr>
              <w:t>Израђена анализа стања и потреба</w:t>
            </w:r>
          </w:p>
        </w:tc>
        <w:tc>
          <w:tcPr>
            <w:tcW w:w="2538" w:type="dxa"/>
            <w:gridSpan w:val="2"/>
            <w:vAlign w:val="center"/>
          </w:tcPr>
          <w:p w:rsidR="00126481" w:rsidRPr="00802CB0" w:rsidRDefault="00126481" w:rsidP="00802CB0">
            <w:pPr>
              <w:pStyle w:val="NoSpacing"/>
              <w:jc w:val="center"/>
              <w:rPr>
                <w:rFonts w:ascii="Times New Roman" w:hAnsi="Times New Roman"/>
                <w:color w:val="FF0000"/>
                <w:sz w:val="20"/>
                <w:szCs w:val="20"/>
                <w:lang w:eastAsia="pl-PL"/>
              </w:rPr>
            </w:pPr>
            <w:r w:rsidRPr="00802CB0">
              <w:rPr>
                <w:rFonts w:ascii="Times New Roman" w:hAnsi="Times New Roman"/>
                <w:color w:val="000000"/>
                <w:sz w:val="20"/>
                <w:szCs w:val="20"/>
                <w:lang w:eastAsia="pl-PL"/>
              </w:rPr>
              <w:t xml:space="preserve">IV </w:t>
            </w:r>
            <w:r w:rsidRPr="00802CB0">
              <w:rPr>
                <w:rFonts w:ascii="Times New Roman" w:hAnsi="Times New Roman"/>
                <w:color w:val="000000"/>
                <w:sz w:val="20"/>
                <w:szCs w:val="20"/>
                <w:lang w:val="sr-Cyrl-CS" w:eastAsia="pl-PL"/>
              </w:rPr>
              <w:t>квартал 2019</w:t>
            </w:r>
            <w:r w:rsidRPr="00802CB0">
              <w:rPr>
                <w:rFonts w:ascii="Times New Roman" w:hAnsi="Times New Roman"/>
                <w:color w:val="000000"/>
                <w:sz w:val="20"/>
                <w:szCs w:val="20"/>
                <w:lang w:eastAsia="pl-PL"/>
              </w:rPr>
              <w:t>.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1.3.3</w:t>
            </w:r>
          </w:p>
        </w:tc>
        <w:tc>
          <w:tcPr>
            <w:tcW w:w="1926" w:type="dxa"/>
            <w:vAlign w:val="center"/>
          </w:tcPr>
          <w:p w:rsidR="00126481" w:rsidRPr="00802CB0" w:rsidRDefault="00126481" w:rsidP="00802CB0">
            <w:pPr>
              <w:pStyle w:val="NoSpacing"/>
              <w:jc w:val="center"/>
              <w:rPr>
                <w:rFonts w:ascii="Times New Roman" w:hAnsi="Times New Roman"/>
                <w:bCs/>
                <w:color w:val="000000"/>
                <w:sz w:val="20"/>
                <w:szCs w:val="20"/>
                <w:lang w:val="ru-RU"/>
              </w:rPr>
            </w:pPr>
            <w:r w:rsidRPr="00802CB0">
              <w:rPr>
                <w:rStyle w:val="A4"/>
                <w:rFonts w:ascii="Times New Roman" w:hAnsi="Times New Roman"/>
                <w:bCs/>
                <w:sz w:val="20"/>
                <w:szCs w:val="20"/>
                <w:lang w:val="ru-RU"/>
              </w:rPr>
              <w:t>Изградња, одржавање и модернизација инфраструктуре и објеката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bCs/>
                <w:color w:val="000000"/>
                <w:sz w:val="20"/>
                <w:szCs w:val="20"/>
                <w:lang w:val="sr-Cyrl-CS"/>
              </w:rPr>
            </w:pPr>
            <w:r w:rsidRPr="00802CB0">
              <w:rPr>
                <w:rFonts w:ascii="Times New Roman" w:hAnsi="Times New Roman"/>
                <w:bCs/>
                <w:color w:val="000000"/>
                <w:sz w:val="20"/>
                <w:szCs w:val="20"/>
              </w:rPr>
              <w:t>Републичка д</w:t>
            </w:r>
            <w:r w:rsidRPr="00802CB0">
              <w:rPr>
                <w:rFonts w:ascii="Times New Roman" w:hAnsi="Times New Roman"/>
                <w:bCs/>
                <w:color w:val="000000"/>
                <w:sz w:val="20"/>
                <w:szCs w:val="20"/>
                <w:lang w:val="sr-Cyrl-CS"/>
              </w:rPr>
              <w:t>ирекција за имовину Републике Србије</w:t>
            </w:r>
          </w:p>
          <w:p w:rsidR="00126481" w:rsidRPr="00802CB0" w:rsidRDefault="00126481" w:rsidP="00802CB0">
            <w:pPr>
              <w:pStyle w:val="NoSpacing"/>
              <w:jc w:val="center"/>
              <w:rPr>
                <w:rFonts w:ascii="Times New Roman" w:hAnsi="Times New Roman"/>
                <w:bCs/>
                <w:sz w:val="20"/>
                <w:szCs w:val="20"/>
                <w:lang w:val="sr-Cyrl-CS"/>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грађевинарства, </w:t>
            </w:r>
            <w:r w:rsidRPr="00802CB0">
              <w:rPr>
                <w:rFonts w:ascii="Times New Roman" w:hAnsi="Times New Roman"/>
                <w:sz w:val="20"/>
                <w:szCs w:val="20"/>
                <w:lang w:eastAsia="bs-Latn-BA"/>
              </w:rPr>
              <w:lastRenderedPageBreak/>
              <w:t>саобраћаја и инфраструктуре</w:t>
            </w:r>
          </w:p>
        </w:tc>
        <w:tc>
          <w:tcPr>
            <w:tcW w:w="2033" w:type="dxa"/>
            <w:vAlign w:val="center"/>
          </w:tcPr>
          <w:p w:rsidR="00126481" w:rsidRPr="00802CB0" w:rsidRDefault="00126481" w:rsidP="00802CB0">
            <w:pPr>
              <w:pStyle w:val="NoSpacing"/>
              <w:jc w:val="center"/>
              <w:rPr>
                <w:rStyle w:val="A4"/>
                <w:rFonts w:ascii="Times New Roman" w:hAnsi="Times New Roman"/>
                <w:sz w:val="20"/>
                <w:szCs w:val="20"/>
              </w:rPr>
            </w:pPr>
            <w:r w:rsidRPr="00802CB0">
              <w:rPr>
                <w:rStyle w:val="A4"/>
                <w:rFonts w:ascii="Times New Roman" w:hAnsi="Times New Roman"/>
                <w:sz w:val="20"/>
                <w:szCs w:val="20"/>
              </w:rPr>
              <w:lastRenderedPageBreak/>
              <w:t xml:space="preserve">Припрема неопходне техничке документације и пројектних задатака за изградњу, реконструкцију, адаптацију и </w:t>
            </w:r>
            <w:r w:rsidRPr="00802CB0">
              <w:rPr>
                <w:rStyle w:val="A4"/>
                <w:rFonts w:ascii="Times New Roman" w:hAnsi="Times New Roman"/>
                <w:sz w:val="20"/>
                <w:szCs w:val="20"/>
              </w:rPr>
              <w:lastRenderedPageBreak/>
              <w:t>опремање инфраструктуре и објеката на граничним прелазима</w:t>
            </w:r>
          </w:p>
        </w:tc>
        <w:tc>
          <w:tcPr>
            <w:tcW w:w="2443" w:type="dxa"/>
            <w:gridSpan w:val="2"/>
            <w:vAlign w:val="center"/>
          </w:tcPr>
          <w:p w:rsidR="00F00929" w:rsidRPr="00761A63" w:rsidRDefault="00F00929" w:rsidP="00802CB0">
            <w:pPr>
              <w:pStyle w:val="NoSpacing"/>
              <w:jc w:val="center"/>
              <w:rPr>
                <w:rFonts w:ascii="Times New Roman" w:hAnsi="Times New Roman"/>
                <w:sz w:val="20"/>
                <w:szCs w:val="20"/>
                <w:lang w:val="sr-Cyrl-CS" w:eastAsia="bs-Latn-BA"/>
              </w:rPr>
            </w:pPr>
            <w:r w:rsidRPr="00761A63">
              <w:rPr>
                <w:rFonts w:ascii="Times New Roman" w:hAnsi="Times New Roman"/>
                <w:sz w:val="20"/>
                <w:szCs w:val="20"/>
              </w:rPr>
              <w:lastRenderedPageBreak/>
              <w:t>Буџет Републичке дирекције за имовину Републике Србије</w:t>
            </w:r>
            <w:r w:rsidRPr="00761A63">
              <w:rPr>
                <w:rFonts w:ascii="Times New Roman" w:hAnsi="Times New Roman"/>
                <w:sz w:val="20"/>
                <w:szCs w:val="20"/>
              </w:rPr>
              <w:br/>
              <w:t xml:space="preserve">491.028.000 динара у 2019. години; 529.481.000 динара у 2020. години </w:t>
            </w:r>
          </w:p>
          <w:p w:rsidR="004F2CDF" w:rsidRPr="00DF4FBD" w:rsidRDefault="00F00929" w:rsidP="00802CB0">
            <w:pPr>
              <w:pStyle w:val="NoSpacing"/>
              <w:jc w:val="center"/>
              <w:rPr>
                <w:rFonts w:ascii="Times New Roman" w:hAnsi="Times New Roman"/>
                <w:sz w:val="20"/>
                <w:szCs w:val="20"/>
                <w:lang w:val="sr-Cyrl-RS" w:eastAsia="bs-Latn-BA"/>
              </w:rPr>
            </w:pPr>
            <w:r w:rsidRPr="00761A63">
              <w:rPr>
                <w:rFonts w:ascii="Times New Roman" w:hAnsi="Times New Roman"/>
                <w:sz w:val="20"/>
                <w:szCs w:val="20"/>
                <w:lang w:eastAsia="bs-Latn-BA"/>
              </w:rPr>
              <w:lastRenderedPageBreak/>
              <w:t>(веза активност 1.3.2)</w:t>
            </w:r>
            <w:r w:rsidR="00DF4FBD" w:rsidRPr="00761A63">
              <w:rPr>
                <w:rFonts w:ascii="Times New Roman" w:hAnsi="Times New Roman"/>
                <w:sz w:val="20"/>
                <w:szCs w:val="20"/>
                <w:lang w:val="sr-Cyrl-RS" w:eastAsia="bs-Latn-BA"/>
              </w:rPr>
              <w:br/>
              <w:t xml:space="preserve">Буџет </w:t>
            </w:r>
            <w:r w:rsidR="00DF4FBD" w:rsidRPr="00761A63">
              <w:rPr>
                <w:rFonts w:ascii="Times New Roman" w:hAnsi="Times New Roman"/>
                <w:sz w:val="20"/>
                <w:szCs w:val="20"/>
                <w:lang w:eastAsia="bs-Latn-BA"/>
              </w:rPr>
              <w:t>Министарств</w:t>
            </w:r>
            <w:r w:rsidR="00DF4FBD" w:rsidRPr="00761A63">
              <w:rPr>
                <w:rFonts w:ascii="Times New Roman" w:hAnsi="Times New Roman"/>
                <w:sz w:val="20"/>
                <w:szCs w:val="20"/>
                <w:lang w:val="sr-Cyrl-RS" w:eastAsia="bs-Latn-BA"/>
              </w:rPr>
              <w:t>а</w:t>
            </w:r>
            <w:r w:rsidR="00DF4FBD" w:rsidRPr="00761A63">
              <w:rPr>
                <w:rFonts w:ascii="Times New Roman" w:hAnsi="Times New Roman"/>
                <w:sz w:val="20"/>
                <w:szCs w:val="20"/>
                <w:lang w:eastAsia="bs-Latn-BA"/>
              </w:rPr>
              <w:t xml:space="preserve"> грађевинарства, саобраћаја и инфраструктуре</w:t>
            </w:r>
            <w:r w:rsidR="00DF4FBD" w:rsidRPr="00761A63">
              <w:rPr>
                <w:rFonts w:ascii="Times New Roman" w:hAnsi="Times New Roman"/>
                <w:sz w:val="20"/>
                <w:szCs w:val="20"/>
                <w:lang w:val="sr-Cyrl-RS" w:eastAsia="bs-Latn-BA"/>
              </w:rPr>
              <w:t xml:space="preserve"> износ од 50.000.000 динара у 2019. години и износ од 51.000.000 динара у 2020. години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lastRenderedPageBreak/>
              <w:t>Израђена техничка документација и пројектни задаци</w:t>
            </w:r>
          </w:p>
        </w:tc>
        <w:tc>
          <w:tcPr>
            <w:tcW w:w="2538" w:type="dxa"/>
            <w:gridSpan w:val="2"/>
            <w:vAlign w:val="center"/>
          </w:tcPr>
          <w:p w:rsidR="00126481" w:rsidRPr="00802CB0" w:rsidRDefault="00126481" w:rsidP="00802CB0">
            <w:pPr>
              <w:pStyle w:val="NoSpacing"/>
              <w:jc w:val="center"/>
              <w:rPr>
                <w:rFonts w:ascii="Times New Roman" w:hAnsi="Times New Roman"/>
                <w:color w:val="FF0000"/>
                <w:sz w:val="20"/>
                <w:szCs w:val="20"/>
                <w:lang w:eastAsia="pl-PL"/>
              </w:rPr>
            </w:pPr>
            <w:r w:rsidRPr="00802CB0">
              <w:rPr>
                <w:rStyle w:val="A4"/>
                <w:rFonts w:ascii="Times New Roman" w:hAnsi="Times New Roman"/>
                <w:sz w:val="20"/>
                <w:szCs w:val="20"/>
                <w:lang w:val="ru-RU"/>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1.3.4</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Style w:val="A4"/>
                <w:rFonts w:ascii="Times New Roman" w:hAnsi="Times New Roman"/>
                <w:bCs/>
                <w:sz w:val="20"/>
                <w:szCs w:val="20"/>
                <w:lang w:val="ru-RU"/>
              </w:rPr>
              <w:t>Изградња, одржавање и модернизација инфраструктуре и објеката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Министарство финансија</w:t>
            </w:r>
            <w:r w:rsidRPr="00802CB0">
              <w:rPr>
                <w:rFonts w:ascii="Times New Roman" w:hAnsi="Times New Roman"/>
                <w:sz w:val="20"/>
                <w:szCs w:val="20"/>
              </w:rPr>
              <w:t>-Управа царина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bCs/>
                <w:sz w:val="20"/>
                <w:szCs w:val="20"/>
              </w:rPr>
              <w:t>Mинистарство унутрашњих послова</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грађевинарства, саобраћаја и инфраструктуре</w:t>
            </w:r>
          </w:p>
        </w:tc>
        <w:tc>
          <w:tcPr>
            <w:tcW w:w="2033" w:type="dxa"/>
            <w:vAlign w:val="center"/>
          </w:tcPr>
          <w:p w:rsidR="00126481" w:rsidRPr="00802CB0" w:rsidRDefault="00126481" w:rsidP="00802CB0">
            <w:pPr>
              <w:pStyle w:val="NoSpacing"/>
              <w:jc w:val="center"/>
              <w:rPr>
                <w:rStyle w:val="A4"/>
                <w:rFonts w:ascii="Times New Roman" w:hAnsi="Times New Roman"/>
                <w:sz w:val="20"/>
                <w:szCs w:val="20"/>
              </w:rPr>
            </w:pPr>
            <w:r w:rsidRPr="00802CB0">
              <w:rPr>
                <w:rFonts w:ascii="Times New Roman" w:hAnsi="Times New Roman"/>
                <w:sz w:val="20"/>
                <w:szCs w:val="20"/>
                <w:lang w:eastAsia="bs-Latn-BA"/>
              </w:rPr>
              <w:t>Изградња ГП Котроман</w:t>
            </w:r>
          </w:p>
        </w:tc>
        <w:tc>
          <w:tcPr>
            <w:tcW w:w="2443" w:type="dxa"/>
            <w:gridSpan w:val="2"/>
            <w:vAlign w:val="center"/>
          </w:tcPr>
          <w:p w:rsidR="00E120BD" w:rsidRPr="00761A63" w:rsidRDefault="00E120BD" w:rsidP="00E120BD">
            <w:pPr>
              <w:pStyle w:val="NoSpacing"/>
              <w:jc w:val="center"/>
              <w:rPr>
                <w:rFonts w:ascii="Times New Roman" w:hAnsi="Times New Roman"/>
                <w:sz w:val="20"/>
                <w:szCs w:val="20"/>
                <w:lang w:eastAsia="bs-Latn-BA"/>
              </w:rPr>
            </w:pPr>
            <w:r w:rsidRPr="00761A63">
              <w:rPr>
                <w:rFonts w:ascii="Times New Roman" w:hAnsi="Times New Roman"/>
                <w:sz w:val="20"/>
                <w:szCs w:val="20"/>
                <w:lang w:eastAsia="bs-Latn-BA"/>
              </w:rPr>
              <w:t>Управа царина:</w:t>
            </w:r>
          </w:p>
          <w:p w:rsidR="00E120BD" w:rsidRPr="00761A63" w:rsidRDefault="00E120BD" w:rsidP="00E120BD">
            <w:pPr>
              <w:pStyle w:val="NoSpacing"/>
              <w:jc w:val="center"/>
              <w:rPr>
                <w:rFonts w:ascii="Times New Roman" w:hAnsi="Times New Roman"/>
                <w:sz w:val="20"/>
                <w:szCs w:val="20"/>
                <w:lang w:eastAsia="bs-Latn-BA"/>
              </w:rPr>
            </w:pPr>
            <w:r w:rsidRPr="00761A63">
              <w:rPr>
                <w:rFonts w:ascii="Times New Roman" w:hAnsi="Times New Roman"/>
                <w:sz w:val="20"/>
                <w:szCs w:val="20"/>
                <w:lang w:eastAsia="bs-Latn-BA"/>
              </w:rPr>
              <w:t>Пројекат ИПА 2014 „Подршка сектору унутрашњих послова“</w:t>
            </w:r>
          </w:p>
          <w:p w:rsidR="00E120BD" w:rsidRPr="00761A63" w:rsidRDefault="00E120BD" w:rsidP="00E120BD">
            <w:pPr>
              <w:pStyle w:val="NoSpacing"/>
              <w:jc w:val="center"/>
              <w:rPr>
                <w:rFonts w:ascii="Times New Roman" w:hAnsi="Times New Roman"/>
                <w:sz w:val="20"/>
                <w:szCs w:val="20"/>
                <w:lang w:eastAsia="bs-Latn-BA"/>
              </w:rPr>
            </w:pPr>
            <w:r w:rsidRPr="00761A63">
              <w:rPr>
                <w:rFonts w:ascii="Times New Roman" w:hAnsi="Times New Roman"/>
                <w:sz w:val="20"/>
                <w:szCs w:val="20"/>
                <w:lang w:eastAsia="bs-Latn-BA"/>
              </w:rPr>
              <w:t>вредност пројекта</w:t>
            </w:r>
          </w:p>
          <w:p w:rsidR="00E120BD" w:rsidRPr="00761A63" w:rsidRDefault="00E120BD" w:rsidP="00E120BD">
            <w:pPr>
              <w:pStyle w:val="NoSpacing"/>
              <w:jc w:val="center"/>
              <w:rPr>
                <w:rFonts w:ascii="Times New Roman" w:hAnsi="Times New Roman"/>
                <w:sz w:val="20"/>
                <w:szCs w:val="20"/>
                <w:lang w:eastAsia="bs-Latn-BA"/>
              </w:rPr>
            </w:pPr>
          </w:p>
          <w:p w:rsidR="00E120BD" w:rsidRPr="00761A63" w:rsidRDefault="00E120BD" w:rsidP="00E120BD">
            <w:pPr>
              <w:pStyle w:val="NoSpacing"/>
              <w:jc w:val="center"/>
              <w:rPr>
                <w:rFonts w:ascii="Times New Roman" w:hAnsi="Times New Roman"/>
                <w:sz w:val="20"/>
                <w:szCs w:val="20"/>
                <w:lang w:val="sr-Cyrl-RS" w:eastAsia="bs-Latn-BA"/>
              </w:rPr>
            </w:pPr>
            <w:r w:rsidRPr="00761A63">
              <w:rPr>
                <w:rFonts w:ascii="Times New Roman" w:hAnsi="Times New Roman"/>
                <w:sz w:val="20"/>
                <w:szCs w:val="20"/>
                <w:lang w:val="sr-Cyrl-RS" w:eastAsia="bs-Latn-BA"/>
              </w:rPr>
              <w:t xml:space="preserve"> у 2019. години </w:t>
            </w:r>
            <w:r w:rsidRPr="00761A63">
              <w:rPr>
                <w:rFonts w:ascii="Times New Roman" w:hAnsi="Times New Roman"/>
                <w:sz w:val="20"/>
                <w:szCs w:val="20"/>
                <w:lang w:eastAsia="bs-Latn-BA"/>
              </w:rPr>
              <w:t>буџетска средства</w:t>
            </w:r>
            <w:r w:rsidRPr="00761A63">
              <w:rPr>
                <w:rFonts w:ascii="Times New Roman" w:hAnsi="Times New Roman"/>
                <w:sz w:val="20"/>
                <w:szCs w:val="20"/>
                <w:lang w:val="sr-Cyrl-RS" w:eastAsia="bs-Latn-BA"/>
              </w:rPr>
              <w:t xml:space="preserve"> у износу од 38.587.000 динара и 34.947.000 динара на извору финансирања 56; </w:t>
            </w:r>
            <w:r w:rsidRPr="00761A63">
              <w:rPr>
                <w:rFonts w:ascii="Times New Roman" w:hAnsi="Times New Roman"/>
                <w:sz w:val="20"/>
                <w:szCs w:val="20"/>
                <w:lang w:val="sr-Cyrl-RS" w:eastAsia="bs-Latn-BA"/>
              </w:rPr>
              <w:br/>
              <w:t xml:space="preserve">у 2020. години буџетска средства у износу од </w:t>
            </w:r>
          </w:p>
          <w:p w:rsidR="00E120BD" w:rsidRPr="00761A63" w:rsidRDefault="00E120BD" w:rsidP="00E120BD">
            <w:pPr>
              <w:pStyle w:val="NoSpacing"/>
              <w:jc w:val="center"/>
              <w:rPr>
                <w:rFonts w:ascii="Times New Roman" w:hAnsi="Times New Roman"/>
                <w:sz w:val="20"/>
                <w:szCs w:val="20"/>
                <w:lang w:eastAsia="bs-Latn-BA"/>
              </w:rPr>
            </w:pPr>
            <w:r w:rsidRPr="00761A63">
              <w:rPr>
                <w:rFonts w:ascii="Times New Roman" w:hAnsi="Times New Roman"/>
                <w:sz w:val="20"/>
                <w:szCs w:val="20"/>
                <w:lang w:val="sr-Cyrl-RS" w:eastAsia="bs-Latn-BA"/>
              </w:rPr>
              <w:t>27.565.000 и</w:t>
            </w:r>
          </w:p>
          <w:p w:rsidR="00E120BD" w:rsidRPr="00761A63" w:rsidRDefault="00E120BD" w:rsidP="00E120BD">
            <w:pPr>
              <w:pStyle w:val="NoSpacing"/>
              <w:jc w:val="center"/>
              <w:rPr>
                <w:rFonts w:ascii="Times New Roman" w:hAnsi="Times New Roman"/>
                <w:sz w:val="20"/>
                <w:szCs w:val="20"/>
                <w:lang w:eastAsia="bs-Latn-BA"/>
              </w:rPr>
            </w:pPr>
            <w:r w:rsidRPr="00761A63">
              <w:rPr>
                <w:rFonts w:ascii="Times New Roman" w:hAnsi="Times New Roman"/>
                <w:sz w:val="20"/>
                <w:szCs w:val="20"/>
                <w:lang w:val="sr-Cyrl-RS" w:eastAsia="bs-Latn-BA"/>
              </w:rPr>
              <w:t xml:space="preserve">103.564.000 динара на извору финансирања 56 </w:t>
            </w:r>
          </w:p>
          <w:p w:rsidR="00126481" w:rsidRPr="00802CB0" w:rsidRDefault="00126481" w:rsidP="00802CB0">
            <w:pPr>
              <w:pStyle w:val="NoSpacing"/>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Изграђен ГП Котроман</w:t>
            </w:r>
          </w:p>
        </w:tc>
        <w:tc>
          <w:tcPr>
            <w:tcW w:w="2538" w:type="dxa"/>
            <w:gridSpan w:val="2"/>
            <w:vAlign w:val="center"/>
          </w:tcPr>
          <w:p w:rsidR="00126481" w:rsidRPr="00802CB0" w:rsidRDefault="005A26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IV </w:t>
            </w:r>
            <w:r w:rsidR="00126481" w:rsidRPr="00802CB0">
              <w:rPr>
                <w:rFonts w:ascii="Times New Roman" w:hAnsi="Times New Roman"/>
                <w:sz w:val="20"/>
                <w:szCs w:val="20"/>
                <w:lang w:eastAsia="bs-Latn-BA"/>
              </w:rPr>
              <w:t>квартал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1.3.5</w:t>
            </w:r>
          </w:p>
        </w:tc>
        <w:tc>
          <w:tcPr>
            <w:tcW w:w="1926" w:type="dxa"/>
            <w:vAlign w:val="center"/>
          </w:tcPr>
          <w:p w:rsidR="00126481" w:rsidRPr="00802CB0" w:rsidRDefault="00126481" w:rsidP="00802CB0">
            <w:pPr>
              <w:pStyle w:val="NoSpacing"/>
              <w:jc w:val="center"/>
              <w:rPr>
                <w:rStyle w:val="A4"/>
                <w:rFonts w:ascii="Times New Roman" w:hAnsi="Times New Roman"/>
                <w:bCs/>
                <w:sz w:val="20"/>
                <w:szCs w:val="20"/>
                <w:lang w:val="ru-RU"/>
              </w:rPr>
            </w:pPr>
            <w:r w:rsidRPr="00802CB0">
              <w:rPr>
                <w:rStyle w:val="A4"/>
                <w:rFonts w:ascii="Times New Roman" w:hAnsi="Times New Roman"/>
                <w:bCs/>
                <w:sz w:val="20"/>
                <w:szCs w:val="20"/>
                <w:lang w:val="ru-RU"/>
              </w:rPr>
              <w:t>Изградња, одржавање и модернизација инфраструктуре и објеката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 xml:space="preserve">Министарство финансија-Управа царина   </w:t>
            </w: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 xml:space="preserve">Mинистарство унутрашњих послова </w:t>
            </w:r>
          </w:p>
          <w:p w:rsidR="00126481" w:rsidRPr="00802CB0" w:rsidRDefault="00126481" w:rsidP="00802CB0">
            <w:pPr>
              <w:pStyle w:val="NoSpacing"/>
              <w:jc w:val="center"/>
              <w:rPr>
                <w:rFonts w:ascii="Times New Roman" w:hAnsi="Times New Roman"/>
                <w:bCs/>
                <w:sz w:val="20"/>
                <w:szCs w:val="20"/>
              </w:rPr>
            </w:pPr>
          </w:p>
          <w:p w:rsidR="00126481" w:rsidRPr="00E120BD" w:rsidRDefault="00126481" w:rsidP="00802CB0">
            <w:pPr>
              <w:pStyle w:val="NoSpacing"/>
              <w:jc w:val="center"/>
              <w:rPr>
                <w:rFonts w:ascii="Times New Roman" w:hAnsi="Times New Roman"/>
                <w:bCs/>
                <w:sz w:val="20"/>
                <w:szCs w:val="20"/>
                <w:lang w:val="sr-Cyrl-RS"/>
              </w:rPr>
            </w:pPr>
            <w:r w:rsidRPr="00802CB0">
              <w:rPr>
                <w:rFonts w:ascii="Times New Roman" w:hAnsi="Times New Roman"/>
                <w:bCs/>
                <w:sz w:val="20"/>
                <w:szCs w:val="20"/>
              </w:rPr>
              <w:t xml:space="preserve"> Министарство пољопривреде, шумарства и водопривреде</w:t>
            </w:r>
            <w:r w:rsidR="00761A63" w:rsidRPr="00761A63">
              <w:rPr>
                <w:rFonts w:ascii="Times New Roman" w:hAnsi="Times New Roman"/>
                <w:bCs/>
                <w:sz w:val="20"/>
                <w:szCs w:val="20"/>
                <w:lang w:val="sr-Cyrl-RS"/>
              </w:rPr>
              <w:t>,</w:t>
            </w:r>
            <w:r w:rsidR="00E120BD" w:rsidRPr="00761A63">
              <w:rPr>
                <w:rFonts w:ascii="Times New Roman" w:hAnsi="Times New Roman"/>
                <w:bCs/>
                <w:sz w:val="20"/>
                <w:szCs w:val="20"/>
                <w:lang w:val="sr-Cyrl-RS"/>
              </w:rPr>
              <w:t xml:space="preserve"> </w:t>
            </w:r>
            <w:r w:rsidR="00E120BD" w:rsidRPr="00761A63">
              <w:rPr>
                <w:rFonts w:ascii="Times New Roman" w:hAnsi="Times New Roman"/>
                <w:sz w:val="20"/>
                <w:szCs w:val="20"/>
                <w:lang w:val="sr-Cyrl-RS"/>
              </w:rPr>
              <w:t>Управа за ветерину</w:t>
            </w:r>
            <w:r w:rsidR="00761A63" w:rsidRPr="00761A63">
              <w:rPr>
                <w:rFonts w:ascii="Times New Roman" w:hAnsi="Times New Roman"/>
                <w:sz w:val="20"/>
                <w:szCs w:val="20"/>
                <w:lang w:val="sr-Cyrl-RS"/>
              </w:rPr>
              <w:t xml:space="preserve">, </w:t>
            </w:r>
            <w:r w:rsidR="00E120BD" w:rsidRPr="00761A63">
              <w:rPr>
                <w:rFonts w:ascii="Times New Roman" w:hAnsi="Times New Roman"/>
                <w:sz w:val="20"/>
                <w:szCs w:val="20"/>
                <w:lang w:val="sr-Cyrl-RS"/>
              </w:rPr>
              <w:t>Управа за заштиту биља</w:t>
            </w:r>
          </w:p>
          <w:p w:rsidR="00126481" w:rsidRPr="00802CB0" w:rsidRDefault="00126481" w:rsidP="00802CB0">
            <w:pPr>
              <w:pStyle w:val="NoSpacing"/>
              <w:jc w:val="center"/>
              <w:rPr>
                <w:rFonts w:ascii="Times New Roman" w:hAnsi="Times New Roman"/>
                <w:bCs/>
                <w:sz w:val="20"/>
                <w:szCs w:val="20"/>
              </w:rPr>
            </w:pP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lastRenderedPageBreak/>
              <w:t>Министарство грађевинарства, саобраћаја и инфраструктуре</w:t>
            </w:r>
          </w:p>
        </w:tc>
        <w:tc>
          <w:tcPr>
            <w:tcW w:w="2033"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lastRenderedPageBreak/>
              <w:t>Изградња ГП Гостун, Сот</w:t>
            </w:r>
          </w:p>
        </w:tc>
        <w:tc>
          <w:tcPr>
            <w:tcW w:w="2443" w:type="dxa"/>
            <w:gridSpan w:val="2"/>
            <w:vAlign w:val="center"/>
          </w:tcPr>
          <w:p w:rsidR="00E120BD" w:rsidRPr="00761A63" w:rsidRDefault="00E120BD" w:rsidP="00E120BD">
            <w:pPr>
              <w:pStyle w:val="NoSpacing"/>
              <w:jc w:val="center"/>
              <w:rPr>
                <w:rFonts w:ascii="Times New Roman" w:hAnsi="Times New Roman"/>
                <w:sz w:val="20"/>
                <w:szCs w:val="20"/>
                <w:lang w:val="sr-Cyrl-RS" w:eastAsia="bs-Latn-BA"/>
              </w:rPr>
            </w:pPr>
            <w:r w:rsidRPr="00761A63">
              <w:rPr>
                <w:rFonts w:ascii="Times New Roman" w:hAnsi="Times New Roman"/>
                <w:sz w:val="20"/>
                <w:szCs w:val="20"/>
                <w:lang w:val="sr-Cyrl-RS" w:eastAsia="bs-Latn-BA"/>
              </w:rPr>
              <w:t xml:space="preserve">Буџет Министарства финансија – Управе царина </w:t>
            </w:r>
          </w:p>
          <w:p w:rsidR="00E120BD" w:rsidRPr="00761A63" w:rsidRDefault="00E120BD" w:rsidP="00E120BD">
            <w:pPr>
              <w:pStyle w:val="NoSpacing"/>
              <w:jc w:val="center"/>
              <w:rPr>
                <w:rFonts w:ascii="Times New Roman" w:hAnsi="Times New Roman"/>
                <w:sz w:val="20"/>
                <w:szCs w:val="20"/>
                <w:lang w:eastAsia="bs-Latn-BA"/>
              </w:rPr>
            </w:pPr>
            <w:r w:rsidRPr="00761A63">
              <w:rPr>
                <w:rFonts w:ascii="Times New Roman" w:hAnsi="Times New Roman"/>
                <w:sz w:val="20"/>
                <w:szCs w:val="20"/>
                <w:lang w:eastAsia="bs-Latn-BA"/>
              </w:rPr>
              <w:t>ГП Гостун –</w:t>
            </w:r>
            <w:r w:rsidRPr="00761A63">
              <w:rPr>
                <w:rFonts w:ascii="Times New Roman" w:hAnsi="Times New Roman"/>
                <w:sz w:val="20"/>
                <w:szCs w:val="20"/>
                <w:lang w:val="sr-Cyrl-RS" w:eastAsia="bs-Latn-BA"/>
              </w:rPr>
              <w:t xml:space="preserve"> износ од 541.437.000 динара у 2019. години и износ од 309.867.000 динара у </w:t>
            </w:r>
            <w:r w:rsidRPr="00761A63">
              <w:rPr>
                <w:rFonts w:ascii="Times New Roman" w:hAnsi="Times New Roman"/>
                <w:sz w:val="20"/>
                <w:szCs w:val="20"/>
                <w:lang w:eastAsia="bs-Latn-BA"/>
              </w:rPr>
              <w:t xml:space="preserve"> 2020. годин</w:t>
            </w:r>
            <w:r w:rsidRPr="00761A63">
              <w:rPr>
                <w:rFonts w:ascii="Times New Roman" w:hAnsi="Times New Roman"/>
                <w:sz w:val="20"/>
                <w:szCs w:val="20"/>
                <w:lang w:val="sr-Cyrl-RS" w:eastAsia="bs-Latn-BA"/>
              </w:rPr>
              <w:t>и</w:t>
            </w:r>
            <w:r w:rsidRPr="00761A63">
              <w:rPr>
                <w:rFonts w:ascii="Times New Roman" w:hAnsi="Times New Roman"/>
                <w:sz w:val="20"/>
                <w:szCs w:val="20"/>
                <w:lang w:eastAsia="bs-Latn-BA"/>
              </w:rPr>
              <w:t xml:space="preserve"> </w:t>
            </w:r>
          </w:p>
          <w:p w:rsidR="00126481" w:rsidRPr="00802CB0" w:rsidRDefault="00E120BD" w:rsidP="00E120BD">
            <w:pPr>
              <w:pStyle w:val="NoSpacing"/>
              <w:jc w:val="center"/>
              <w:rPr>
                <w:rFonts w:ascii="Times New Roman" w:hAnsi="Times New Roman"/>
                <w:sz w:val="20"/>
                <w:szCs w:val="20"/>
                <w:lang w:eastAsia="bs-Latn-BA"/>
              </w:rPr>
            </w:pPr>
            <w:r w:rsidRPr="00761A63">
              <w:rPr>
                <w:rFonts w:ascii="Times New Roman" w:hAnsi="Times New Roman"/>
                <w:sz w:val="20"/>
                <w:szCs w:val="20"/>
                <w:lang w:eastAsia="bs-Latn-BA"/>
              </w:rPr>
              <w:t>ГП Сот –</w:t>
            </w:r>
            <w:r w:rsidRPr="00761A63">
              <w:rPr>
                <w:rFonts w:ascii="Times New Roman" w:hAnsi="Times New Roman"/>
                <w:sz w:val="20"/>
                <w:szCs w:val="20"/>
                <w:lang w:val="sr-Cyrl-RS" w:eastAsia="bs-Latn-BA"/>
              </w:rPr>
              <w:t xml:space="preserve"> износ од 74.804.000 динара у 2019. години</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Изграђени ГП Гостун, ГП Сот</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IV квартал 2020.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1.3.6</w:t>
            </w:r>
          </w:p>
        </w:tc>
        <w:tc>
          <w:tcPr>
            <w:tcW w:w="1926" w:type="dxa"/>
            <w:vAlign w:val="center"/>
          </w:tcPr>
          <w:p w:rsidR="00126481" w:rsidRPr="00802CB0" w:rsidRDefault="00126481" w:rsidP="00802CB0">
            <w:pPr>
              <w:pStyle w:val="NoSpacing"/>
              <w:jc w:val="center"/>
              <w:rPr>
                <w:rFonts w:ascii="Times New Roman" w:hAnsi="Times New Roman"/>
                <w:bCs/>
                <w:color w:val="000000"/>
                <w:sz w:val="20"/>
                <w:szCs w:val="20"/>
                <w:lang w:val="ru-RU"/>
              </w:rPr>
            </w:pPr>
            <w:r w:rsidRPr="00802CB0">
              <w:rPr>
                <w:rStyle w:val="A4"/>
                <w:rFonts w:ascii="Times New Roman" w:hAnsi="Times New Roman"/>
                <w:bCs/>
                <w:sz w:val="20"/>
                <w:szCs w:val="20"/>
                <w:lang w:val="ru-RU"/>
              </w:rPr>
              <w:t>Изградња, одржавање и модернизација инфраструктуре и објеката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Републичка дирекција за имовину Републике Србије</w:t>
            </w: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Министарство финансија</w:t>
            </w:r>
            <w:r w:rsidRPr="00802CB0">
              <w:rPr>
                <w:rFonts w:ascii="Times New Roman" w:hAnsi="Times New Roman"/>
                <w:sz w:val="20"/>
                <w:szCs w:val="20"/>
              </w:rPr>
              <w:t>-Управа царина</w:t>
            </w:r>
          </w:p>
          <w:p w:rsidR="00126481" w:rsidRPr="00E120BD" w:rsidRDefault="00126481" w:rsidP="00802CB0">
            <w:pPr>
              <w:pStyle w:val="NoSpacing"/>
              <w:jc w:val="center"/>
              <w:rPr>
                <w:rFonts w:ascii="Times New Roman" w:hAnsi="Times New Roman"/>
                <w:sz w:val="20"/>
                <w:szCs w:val="20"/>
                <w:lang w:val="sr-Cyrl-RS" w:eastAsia="bs-Latn-BA"/>
              </w:rPr>
            </w:pPr>
            <w:r w:rsidRPr="00802CB0">
              <w:rPr>
                <w:rFonts w:ascii="Times New Roman" w:hAnsi="Times New Roman"/>
                <w:bCs/>
                <w:sz w:val="20"/>
                <w:szCs w:val="20"/>
              </w:rPr>
              <w:t>Mинистарство унутрашњих послова</w:t>
            </w:r>
            <w:r w:rsidRPr="00802CB0">
              <w:rPr>
                <w:rFonts w:ascii="Times New Roman" w:hAnsi="Times New Roman"/>
                <w:sz w:val="20"/>
                <w:szCs w:val="20"/>
                <w:lang w:eastAsia="bs-Latn-BA"/>
              </w:rPr>
              <w:t xml:space="preserve">  Министарство пољопривреде, шумарства и водопривреде</w:t>
            </w:r>
            <w:r w:rsidR="00E120BD">
              <w:rPr>
                <w:rFonts w:ascii="Times New Roman" w:hAnsi="Times New Roman"/>
                <w:sz w:val="20"/>
                <w:szCs w:val="20"/>
                <w:lang w:val="sr-Cyrl-RS" w:eastAsia="bs-Latn-BA"/>
              </w:rPr>
              <w:t xml:space="preserve"> </w:t>
            </w:r>
            <w:r w:rsidR="00761A63" w:rsidRPr="00761A63">
              <w:rPr>
                <w:rFonts w:ascii="Times New Roman" w:hAnsi="Times New Roman"/>
                <w:sz w:val="20"/>
                <w:szCs w:val="20"/>
                <w:lang w:val="sr-Cyrl-RS"/>
              </w:rPr>
              <w:t>,Управа за ветерину,</w:t>
            </w:r>
            <w:r w:rsidR="00E120BD" w:rsidRPr="00761A63">
              <w:rPr>
                <w:rFonts w:ascii="Times New Roman" w:hAnsi="Times New Roman"/>
                <w:sz w:val="20"/>
                <w:szCs w:val="20"/>
                <w:lang w:val="sr-Cyrl-RS"/>
              </w:rPr>
              <w:t xml:space="preserve"> Управа за заштиту биља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грађевинарства, саобраћаја и инфраструктуре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Изградња ГП Ватин и Бајина Башта</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color w:val="000000"/>
                <w:sz w:val="20"/>
                <w:szCs w:val="20"/>
                <w:lang w:eastAsia="bs-Latn-BA"/>
              </w:rPr>
            </w:pPr>
            <w:r w:rsidRPr="00802CB0">
              <w:rPr>
                <w:rFonts w:ascii="Times New Roman" w:hAnsi="Times New Roman"/>
                <w:color w:val="000000"/>
                <w:sz w:val="20"/>
                <w:szCs w:val="20"/>
                <w:lang w:eastAsia="bs-Latn-BA"/>
              </w:rPr>
              <w:t>Прелази у надлежност Републичка дирекција за имовину Републике Србије</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color w:val="000000"/>
                <w:sz w:val="20"/>
                <w:szCs w:val="20"/>
                <w:lang w:eastAsia="bs-Latn-BA"/>
              </w:rPr>
              <w:t>од 1. јануара 2019. године</w:t>
            </w:r>
          </w:p>
        </w:tc>
        <w:tc>
          <w:tcPr>
            <w:tcW w:w="2443" w:type="dxa"/>
            <w:gridSpan w:val="2"/>
            <w:vAlign w:val="center"/>
          </w:tcPr>
          <w:p w:rsidR="00DB7C06" w:rsidRPr="00761A63" w:rsidRDefault="00DB7C06" w:rsidP="00802CB0">
            <w:pPr>
              <w:pStyle w:val="NoSpacing"/>
              <w:jc w:val="center"/>
              <w:rPr>
                <w:rFonts w:ascii="Times New Roman" w:hAnsi="Times New Roman"/>
                <w:sz w:val="20"/>
                <w:szCs w:val="20"/>
                <w:lang w:val="sr-Cyrl-CS" w:eastAsia="bs-Latn-BA"/>
              </w:rPr>
            </w:pPr>
            <w:r w:rsidRPr="00761A63">
              <w:rPr>
                <w:rFonts w:ascii="Times New Roman" w:hAnsi="Times New Roman"/>
                <w:sz w:val="20"/>
                <w:szCs w:val="20"/>
              </w:rPr>
              <w:t>Буџет Републичке дирекције за имовину Републике Србије</w:t>
            </w:r>
            <w:r w:rsidRPr="00761A63">
              <w:rPr>
                <w:rFonts w:ascii="Times New Roman" w:hAnsi="Times New Roman"/>
                <w:sz w:val="20"/>
                <w:szCs w:val="20"/>
              </w:rPr>
              <w:br/>
              <w:t xml:space="preserve">127.600.000 динара у 2019. години; 140.200.000 динара у 2020. години – изградња ГП Бајина Башта. </w:t>
            </w:r>
          </w:p>
          <w:p w:rsidR="00126481" w:rsidRPr="00761A63" w:rsidRDefault="00DB7C06" w:rsidP="00802CB0">
            <w:pPr>
              <w:pStyle w:val="NoSpacing"/>
              <w:jc w:val="center"/>
              <w:rPr>
                <w:rFonts w:ascii="Times New Roman" w:hAnsi="Times New Roman"/>
                <w:i/>
                <w:iCs/>
                <w:sz w:val="20"/>
                <w:szCs w:val="20"/>
                <w:lang w:eastAsia="bs-Latn-BA"/>
              </w:rPr>
            </w:pPr>
            <w:r w:rsidRPr="00761A63">
              <w:rPr>
                <w:rFonts w:ascii="Times New Roman" w:hAnsi="Times New Roman"/>
                <w:sz w:val="20"/>
                <w:szCs w:val="20"/>
              </w:rPr>
              <w:t>135.856.000 динара у 2020. години – изградња ГП Ватин и 325.000.000 за 2021.годину</w:t>
            </w:r>
            <w:r w:rsidRPr="00761A63">
              <w:rPr>
                <w:rFonts w:ascii="Times New Roman" w:hAnsi="Times New Roman"/>
                <w:sz w:val="20"/>
                <w:szCs w:val="20"/>
              </w:rPr>
              <w:br/>
            </w:r>
          </w:p>
          <w:p w:rsidR="00126481" w:rsidRPr="00802CB0" w:rsidRDefault="00126481" w:rsidP="00802CB0">
            <w:pPr>
              <w:pStyle w:val="NoSpacing"/>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Изграђени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ГП Ватин, и ГП Бајина Башта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bs-Latn-BA" w:eastAsia="bs-Latn-BA"/>
              </w:rPr>
              <w:t xml:space="preserve">IV </w:t>
            </w:r>
            <w:r w:rsidRPr="00802CB0">
              <w:rPr>
                <w:rFonts w:ascii="Times New Roman" w:hAnsi="Times New Roman"/>
                <w:sz w:val="20"/>
                <w:szCs w:val="20"/>
                <w:lang w:eastAsia="hr-HR"/>
              </w:rPr>
              <w:t>квартал</w:t>
            </w:r>
            <w:r w:rsidRPr="00802CB0">
              <w:rPr>
                <w:rFonts w:ascii="Times New Roman" w:hAnsi="Times New Roman"/>
                <w:sz w:val="20"/>
                <w:szCs w:val="20"/>
                <w:lang w:eastAsia="bs-Latn-BA"/>
              </w:rPr>
              <w:t xml:space="preserve">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1.3.7</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Style w:val="A4"/>
                <w:rFonts w:ascii="Times New Roman" w:hAnsi="Times New Roman"/>
                <w:bCs/>
                <w:sz w:val="20"/>
                <w:szCs w:val="20"/>
                <w:lang w:val="ru-RU"/>
              </w:rPr>
              <w:t>Изградња, одржавање и модернизација инфраструктуре и објеката на граничним прелазима</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Републичка дирекција за имовину Републике Србије</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финансија-Управа царина   </w:t>
            </w:r>
          </w:p>
          <w:p w:rsidR="00126481" w:rsidRPr="00F708A6" w:rsidRDefault="00126481" w:rsidP="00E120BD">
            <w:pPr>
              <w:pStyle w:val="NoSpacing"/>
              <w:jc w:val="center"/>
              <w:rPr>
                <w:rFonts w:ascii="Times New Roman" w:hAnsi="Times New Roman"/>
                <w:sz w:val="20"/>
                <w:szCs w:val="20"/>
                <w:lang w:val="sr-Cyrl-RS" w:eastAsia="bs-Latn-BA"/>
              </w:rPr>
            </w:pPr>
            <w:r w:rsidRPr="00802CB0">
              <w:rPr>
                <w:rFonts w:ascii="Times New Roman" w:hAnsi="Times New Roman"/>
                <w:sz w:val="20"/>
                <w:szCs w:val="20"/>
                <w:lang w:eastAsia="bs-Latn-BA"/>
              </w:rPr>
              <w:t>Mинистарство унутрашњих послова  Министарство пољопривреде, шумарства и водопривреде</w:t>
            </w:r>
            <w:r w:rsidR="00F708A6">
              <w:rPr>
                <w:rFonts w:ascii="Times New Roman" w:hAnsi="Times New Roman"/>
                <w:sz w:val="20"/>
                <w:szCs w:val="20"/>
                <w:lang w:val="sr-Cyrl-RS" w:eastAsia="bs-Latn-BA"/>
              </w:rPr>
              <w:t xml:space="preserve">, </w:t>
            </w:r>
            <w:r w:rsidR="00F708A6" w:rsidRPr="00F708A6">
              <w:rPr>
                <w:rFonts w:ascii="Times New Roman" w:hAnsi="Times New Roman"/>
                <w:sz w:val="20"/>
                <w:szCs w:val="20"/>
                <w:lang w:val="sr-Cyrl-RS"/>
              </w:rPr>
              <w:t xml:space="preserve">Управа за ветерину, </w:t>
            </w:r>
            <w:r w:rsidR="00E120BD" w:rsidRPr="00F708A6">
              <w:rPr>
                <w:rFonts w:ascii="Times New Roman" w:hAnsi="Times New Roman"/>
                <w:sz w:val="20"/>
                <w:szCs w:val="20"/>
                <w:lang w:val="sr-Cyrl-RS"/>
              </w:rPr>
              <w:t xml:space="preserve"> Управа за заштиту биља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грађевинарства, саобраћаја и инфраструктуре</w:t>
            </w:r>
          </w:p>
        </w:tc>
        <w:tc>
          <w:tcPr>
            <w:tcW w:w="2033"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Заједнички ГП Љубовија-Братунац</w:t>
            </w:r>
          </w:p>
        </w:tc>
        <w:tc>
          <w:tcPr>
            <w:tcW w:w="2443" w:type="dxa"/>
            <w:gridSpan w:val="2"/>
            <w:vAlign w:val="center"/>
          </w:tcPr>
          <w:p w:rsidR="00126481" w:rsidRPr="00F708A6" w:rsidRDefault="00E120BD" w:rsidP="00802CB0">
            <w:pPr>
              <w:pStyle w:val="NoSpacing"/>
              <w:jc w:val="center"/>
              <w:rPr>
                <w:rFonts w:ascii="Times New Roman" w:hAnsi="Times New Roman"/>
                <w:sz w:val="20"/>
                <w:szCs w:val="20"/>
                <w:lang w:eastAsia="bs-Latn-BA"/>
              </w:rPr>
            </w:pPr>
            <w:r w:rsidRPr="00F708A6">
              <w:rPr>
                <w:rFonts w:ascii="Times New Roman" w:hAnsi="Times New Roman"/>
                <w:sz w:val="20"/>
                <w:szCs w:val="20"/>
                <w:lang w:eastAsia="bs-Latn-BA"/>
              </w:rPr>
              <w:t>Буџетом</w:t>
            </w:r>
            <w:r w:rsidRPr="00F708A6">
              <w:rPr>
                <w:rFonts w:ascii="Times New Roman" w:hAnsi="Times New Roman"/>
                <w:sz w:val="20"/>
                <w:szCs w:val="20"/>
                <w:lang w:val="sr-Cyrl-RS" w:eastAsia="bs-Latn-BA"/>
              </w:rPr>
              <w:t xml:space="preserve"> Републике дирекције за имовину </w:t>
            </w:r>
            <w:r w:rsidRPr="00F708A6">
              <w:rPr>
                <w:rFonts w:ascii="Times New Roman" w:hAnsi="Times New Roman"/>
                <w:sz w:val="20"/>
                <w:szCs w:val="20"/>
                <w:lang w:eastAsia="bs-Latn-BA"/>
              </w:rPr>
              <w:t xml:space="preserve">за 2019. </w:t>
            </w:r>
            <w:r w:rsidRPr="00F708A6">
              <w:rPr>
                <w:rFonts w:ascii="Times New Roman" w:hAnsi="Times New Roman"/>
                <w:sz w:val="20"/>
                <w:szCs w:val="20"/>
                <w:lang w:val="sr-Cyrl-RS" w:eastAsia="bs-Latn-BA"/>
              </w:rPr>
              <w:t>н</w:t>
            </w:r>
            <w:r w:rsidRPr="00F708A6">
              <w:rPr>
                <w:rFonts w:ascii="Times New Roman" w:hAnsi="Times New Roman"/>
                <w:sz w:val="20"/>
                <w:szCs w:val="20"/>
                <w:lang w:eastAsia="bs-Latn-BA"/>
              </w:rPr>
              <w:t>ису</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планирана</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посебно</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средства</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за ГП Љубовија –Братунац,</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из</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средства приказаних у тачки 1.3.2 део</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може</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бити</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искоришћен</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за</w:t>
            </w:r>
            <w:r w:rsidRPr="00F708A6">
              <w:rPr>
                <w:rFonts w:ascii="Times New Roman" w:hAnsi="Times New Roman"/>
                <w:sz w:val="20"/>
                <w:szCs w:val="20"/>
                <w:lang w:val="sr-Cyrl-RS" w:eastAsia="bs-Latn-BA"/>
              </w:rPr>
              <w:t xml:space="preserve"> </w:t>
            </w:r>
            <w:r w:rsidRPr="00F708A6">
              <w:rPr>
                <w:rFonts w:ascii="Times New Roman" w:hAnsi="Times New Roman"/>
                <w:sz w:val="20"/>
                <w:szCs w:val="20"/>
                <w:lang w:eastAsia="bs-Latn-BA"/>
              </w:rPr>
              <w:t>овај ГП</w:t>
            </w:r>
            <w:r w:rsidRPr="00F708A6">
              <w:rPr>
                <w:rFonts w:ascii="Times New Roman" w:hAnsi="Times New Roman"/>
                <w:sz w:val="20"/>
                <w:szCs w:val="20"/>
                <w:lang w:eastAsia="bs-Latn-BA"/>
              </w:rPr>
              <w:br/>
              <w:t>(везаактивност 1.3.2)</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Style w:val="A4"/>
                <w:rFonts w:ascii="Times New Roman" w:hAnsi="Times New Roman"/>
                <w:sz w:val="20"/>
                <w:szCs w:val="20"/>
              </w:rPr>
              <w:t>Заједнички ГП Љубовија-Братунац</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bs-Latn-BA" w:eastAsia="bs-Latn-BA"/>
              </w:rPr>
              <w:t xml:space="preserve">IV </w:t>
            </w:r>
            <w:r w:rsidRPr="00802CB0">
              <w:rPr>
                <w:rFonts w:ascii="Times New Roman" w:hAnsi="Times New Roman"/>
                <w:sz w:val="20"/>
                <w:szCs w:val="20"/>
                <w:lang w:eastAsia="hr-HR"/>
              </w:rPr>
              <w:t>квартал</w:t>
            </w:r>
            <w:r w:rsidRPr="00802CB0">
              <w:rPr>
                <w:rFonts w:ascii="Times New Roman" w:hAnsi="Times New Roman"/>
                <w:sz w:val="20"/>
                <w:szCs w:val="20"/>
                <w:lang w:eastAsia="bs-Latn-BA"/>
              </w:rPr>
              <w:t xml:space="preserve"> 2020. године</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pStyle w:val="NoSpacing"/>
              <w:numPr>
                <w:ilvl w:val="1"/>
                <w:numId w:val="6"/>
              </w:numPr>
              <w:jc w:val="center"/>
              <w:rPr>
                <w:rFonts w:ascii="Times New Roman" w:hAnsi="Times New Roman"/>
                <w:b/>
              </w:rPr>
            </w:pPr>
            <w:r w:rsidRPr="00802CB0">
              <w:rPr>
                <w:rFonts w:ascii="Times New Roman" w:hAnsi="Times New Roman"/>
                <w:b/>
              </w:rPr>
              <w:lastRenderedPageBreak/>
              <w:t>АНАЛИЗА РИЗИКА</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1.4.1</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Унапређење капацитета Управе граничне полиције за анализу ризика и размену информација</w:t>
            </w:r>
          </w:p>
        </w:tc>
        <w:tc>
          <w:tcPr>
            <w:tcW w:w="2430" w:type="dxa"/>
            <w:vAlign w:val="center"/>
          </w:tcPr>
          <w:p w:rsidR="00126481" w:rsidRPr="00802CB0" w:rsidRDefault="00126481" w:rsidP="00802CB0">
            <w:pPr>
              <w:pStyle w:val="NoSpacing"/>
              <w:jc w:val="center"/>
              <w:rPr>
                <w:rFonts w:ascii="Times New Roman" w:hAnsi="Times New Roman"/>
                <w:bCs/>
                <w:sz w:val="20"/>
                <w:szCs w:val="20"/>
                <w:lang w:val="bs-Latn-BA" w:eastAsia="bs-Latn-BA"/>
              </w:rPr>
            </w:pPr>
            <w:r w:rsidRPr="00802CB0">
              <w:rPr>
                <w:rFonts w:ascii="Times New Roman" w:hAnsi="Times New Roman"/>
                <w:bCs/>
                <w:sz w:val="20"/>
                <w:szCs w:val="20"/>
                <w:lang w:val="bs-Latn-BA" w:eastAsia="bs-Latn-BA"/>
              </w:rPr>
              <w:t xml:space="preserve">Министарство унутрашњих послова са </w:t>
            </w:r>
          </w:p>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val="bs-Latn-BA" w:eastAsia="bs-Latn-BA"/>
              </w:rPr>
              <w:t xml:space="preserve">(Дирекција полиције, Сектори, Управа граничне полиције ) </w:t>
            </w:r>
          </w:p>
        </w:tc>
        <w:tc>
          <w:tcPr>
            <w:tcW w:w="2033" w:type="dxa"/>
            <w:vAlign w:val="center"/>
          </w:tcPr>
          <w:p w:rsidR="00126481" w:rsidRPr="00802CB0" w:rsidRDefault="00126481" w:rsidP="00802CB0">
            <w:pPr>
              <w:pStyle w:val="NoSpacing"/>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 xml:space="preserve">у складу са Твининг пројектом Шенгенски акциони план  </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Веза: АП за 24</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ИПА 2014 Шенгенски акциони план – Акциони документ</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„Подршка сектору унутрашњих послова” –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вредност пројекта 1.500.000 евра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за твининг</w:t>
            </w:r>
          </w:p>
        </w:tc>
        <w:tc>
          <w:tcPr>
            <w:tcW w:w="2182" w:type="dxa"/>
            <w:gridSpan w:val="2"/>
            <w:vAlign w:val="center"/>
          </w:tcPr>
          <w:p w:rsidR="00126481" w:rsidRPr="00802CB0" w:rsidDel="00A67B5E" w:rsidRDefault="00126481" w:rsidP="00802CB0">
            <w:pPr>
              <w:pStyle w:val="NoSpacing"/>
              <w:jc w:val="center"/>
              <w:rPr>
                <w:rFonts w:ascii="Times New Roman" w:hAnsi="Times New Roman"/>
                <w:color w:val="7030A0"/>
                <w:sz w:val="20"/>
                <w:szCs w:val="20"/>
                <w:lang w:val="sr-Cyrl-CS" w:eastAsia="bs-Latn-BA"/>
              </w:rPr>
            </w:pPr>
            <w:r w:rsidRPr="00802CB0">
              <w:rPr>
                <w:rFonts w:ascii="Times New Roman" w:hAnsi="Times New Roman"/>
                <w:color w:val="000000"/>
                <w:sz w:val="20"/>
                <w:szCs w:val="20"/>
                <w:lang w:val="sr-Cyrl-CS" w:eastAsia="bs-Latn-BA"/>
              </w:rPr>
              <w:t>Повећање административних капацитета.                    Број обучених полицијских службеника за анализу ризика.                           Број израђених аналитичких производа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1.4.2</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Јачање царинског система управљања ризиком</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финансија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Имплементирати систем ИТ подршке за управљање ризиком у контроли празних теретних возила</w:t>
            </w:r>
          </w:p>
        </w:tc>
        <w:tc>
          <w:tcPr>
            <w:tcW w:w="2443" w:type="dxa"/>
            <w:gridSpan w:val="2"/>
            <w:vAlign w:val="center"/>
          </w:tcPr>
          <w:p w:rsidR="00E120BD" w:rsidRPr="00F708A6" w:rsidRDefault="00E120BD" w:rsidP="00E120BD">
            <w:pPr>
              <w:pStyle w:val="NoSpacing"/>
              <w:jc w:val="center"/>
              <w:rPr>
                <w:rFonts w:ascii="Times New Roman" w:hAnsi="Times New Roman"/>
                <w:sz w:val="20"/>
                <w:szCs w:val="20"/>
                <w:lang w:eastAsia="bs-Latn-BA"/>
              </w:rPr>
            </w:pPr>
            <w:r w:rsidRPr="00F708A6">
              <w:rPr>
                <w:rFonts w:ascii="Times New Roman" w:hAnsi="Times New Roman"/>
                <w:sz w:val="20"/>
                <w:szCs w:val="20"/>
                <w:lang w:val="sr-Cyrl-RS"/>
              </w:rPr>
              <w:t>Нису потребна средства</w:t>
            </w:r>
            <w:r w:rsidRPr="00F708A6">
              <w:rPr>
                <w:rFonts w:ascii="Times New Roman" w:hAnsi="Times New Roman"/>
                <w:sz w:val="20"/>
                <w:szCs w:val="20"/>
                <w:lang w:eastAsia="bs-Latn-BA"/>
              </w:rPr>
              <w:t xml:space="preserve"> - запослени раде у оквиру редовних радних активности</w:t>
            </w:r>
          </w:p>
          <w:p w:rsidR="00126481" w:rsidRPr="00F708A6" w:rsidRDefault="00126481" w:rsidP="00802CB0">
            <w:pPr>
              <w:pStyle w:val="NoSpacing"/>
              <w:jc w:val="center"/>
              <w:rPr>
                <w:rFonts w:ascii="Times New Roman" w:hAnsi="Times New Roman"/>
                <w:sz w:val="20"/>
                <w:szCs w:val="20"/>
                <w:lang w:val="ru-RU"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Имплементиран систем за управљање ризиком у контроли празних теретних возила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1.4.3</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Јачање царинског система управљања ризиком</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финансија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Обуке за царинске службенике на тему индикатора ризика и модалитета извршења прекограничног криминала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ТА</w:t>
            </w:r>
            <w:r w:rsidRPr="00802CB0">
              <w:rPr>
                <w:rFonts w:ascii="Times New Roman" w:hAnsi="Times New Roman"/>
                <w:sz w:val="20"/>
                <w:szCs w:val="20"/>
                <w:lang w:eastAsia="bs-Latn-BA"/>
              </w:rPr>
              <w:t>IEX</w:t>
            </w:r>
            <w:r w:rsidRPr="00802CB0">
              <w:rPr>
                <w:rFonts w:ascii="Times New Roman" w:hAnsi="Times New Roman"/>
                <w:sz w:val="20"/>
                <w:szCs w:val="20"/>
                <w:lang w:val="ru-RU" w:eastAsia="bs-Latn-BA"/>
              </w:rPr>
              <w:t xml:space="preserve"> радионице – обуке 11.600 евра</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Број спроведених обука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1.4.4</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Јачање царинског система управљања ризиком</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Континуирана евалуација профила ризика за прекогранични промет</w:t>
            </w:r>
          </w:p>
        </w:tc>
        <w:tc>
          <w:tcPr>
            <w:tcW w:w="2443" w:type="dxa"/>
            <w:gridSpan w:val="2"/>
            <w:vAlign w:val="center"/>
          </w:tcPr>
          <w:p w:rsidR="00E120BD" w:rsidRPr="00F708A6" w:rsidRDefault="00E120BD" w:rsidP="00E120BD">
            <w:pPr>
              <w:pStyle w:val="NoSpacing"/>
              <w:jc w:val="center"/>
              <w:rPr>
                <w:rFonts w:ascii="Times New Roman" w:hAnsi="Times New Roman"/>
                <w:sz w:val="20"/>
                <w:szCs w:val="20"/>
                <w:lang w:eastAsia="bs-Latn-BA"/>
              </w:rPr>
            </w:pPr>
            <w:r w:rsidRPr="00F708A6">
              <w:rPr>
                <w:rFonts w:ascii="Times New Roman" w:hAnsi="Times New Roman"/>
                <w:sz w:val="20"/>
                <w:szCs w:val="20"/>
                <w:lang w:val="sr-Cyrl-RS"/>
              </w:rPr>
              <w:t>Нису потребна средства</w:t>
            </w:r>
            <w:r w:rsidRPr="00F708A6">
              <w:rPr>
                <w:rFonts w:ascii="Times New Roman" w:hAnsi="Times New Roman"/>
                <w:sz w:val="20"/>
                <w:szCs w:val="20"/>
                <w:lang w:eastAsia="bs-Latn-BA"/>
              </w:rPr>
              <w:t xml:space="preserve"> -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val="ru-RU"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Број неправилности у контроли робног промета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1.4.5</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Јачање заједничке анализе ризика у систему интегрисаног управљања границом</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p w:rsidR="00126481" w:rsidRPr="00802CB0" w:rsidRDefault="00126481" w:rsidP="00802CB0">
            <w:pPr>
              <w:pStyle w:val="NoSpacing"/>
              <w:jc w:val="center"/>
              <w:rPr>
                <w:rFonts w:ascii="Times New Roman" w:hAnsi="Times New Roman"/>
                <w:sz w:val="20"/>
                <w:szCs w:val="20"/>
                <w:lang w:eastAsia="bs-Latn-BA"/>
              </w:rPr>
            </w:pPr>
          </w:p>
          <w:p w:rsidR="00126481" w:rsidRPr="00E120BD" w:rsidRDefault="00126481" w:rsidP="00802CB0">
            <w:pPr>
              <w:pStyle w:val="NoSpacing"/>
              <w:jc w:val="center"/>
              <w:rPr>
                <w:rFonts w:ascii="Times New Roman" w:hAnsi="Times New Roman"/>
                <w:sz w:val="20"/>
                <w:szCs w:val="20"/>
                <w:lang w:val="sr-Cyrl-RS" w:eastAsia="bs-Latn-BA"/>
              </w:rPr>
            </w:pPr>
            <w:r w:rsidRPr="00802CB0">
              <w:rPr>
                <w:rFonts w:ascii="Times New Roman" w:hAnsi="Times New Roman"/>
                <w:sz w:val="20"/>
                <w:szCs w:val="20"/>
                <w:lang w:eastAsia="bs-Latn-BA"/>
              </w:rPr>
              <w:t xml:space="preserve">Министарство пољопривреде, </w:t>
            </w:r>
            <w:r w:rsidRPr="00802CB0">
              <w:rPr>
                <w:rFonts w:ascii="Times New Roman" w:hAnsi="Times New Roman"/>
                <w:sz w:val="20"/>
                <w:szCs w:val="20"/>
                <w:lang w:eastAsia="bs-Latn-BA"/>
              </w:rPr>
              <w:lastRenderedPageBreak/>
              <w:t>шумарства и водопривреде</w:t>
            </w:r>
            <w:r w:rsidR="00F708A6" w:rsidRPr="00F708A6">
              <w:rPr>
                <w:rFonts w:ascii="Times New Roman" w:hAnsi="Times New Roman"/>
                <w:sz w:val="20"/>
                <w:szCs w:val="20"/>
                <w:lang w:val="sr-Cyrl-RS" w:eastAsia="bs-Latn-BA"/>
              </w:rPr>
              <w:t xml:space="preserve">, </w:t>
            </w:r>
            <w:r w:rsidR="00F708A6" w:rsidRPr="00F708A6">
              <w:rPr>
                <w:rFonts w:ascii="Times New Roman" w:hAnsi="Times New Roman"/>
                <w:sz w:val="20"/>
                <w:szCs w:val="20"/>
                <w:lang w:val="sr-Cyrl-RS"/>
              </w:rPr>
              <w:t>Управа за ветерину,</w:t>
            </w:r>
            <w:r w:rsidR="00E120BD" w:rsidRPr="00F708A6">
              <w:rPr>
                <w:rFonts w:ascii="Times New Roman" w:hAnsi="Times New Roman"/>
                <w:sz w:val="20"/>
                <w:szCs w:val="20"/>
                <w:lang w:val="sr-Cyrl-RS"/>
              </w:rPr>
              <w:t xml:space="preserve"> Управа за заштиту биља</w:t>
            </w:r>
          </w:p>
        </w:tc>
        <w:tc>
          <w:tcPr>
            <w:tcW w:w="2033" w:type="dxa"/>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color w:val="000000"/>
                <w:sz w:val="20"/>
                <w:szCs w:val="20"/>
                <w:lang w:val="sr-Cyrl-CS" w:eastAsia="bs-Latn-BA"/>
              </w:rPr>
              <w:lastRenderedPageBreak/>
              <w:t>Упостављање система редовне израде заједничке анализе ризика</w:t>
            </w:r>
          </w:p>
        </w:tc>
        <w:tc>
          <w:tcPr>
            <w:tcW w:w="2443" w:type="dxa"/>
            <w:gridSpan w:val="2"/>
            <w:vAlign w:val="center"/>
          </w:tcPr>
          <w:p w:rsidR="00E120BD" w:rsidRPr="00F708A6" w:rsidRDefault="00E120BD" w:rsidP="00E120BD">
            <w:pPr>
              <w:pStyle w:val="NoSpacing"/>
              <w:jc w:val="center"/>
              <w:rPr>
                <w:rFonts w:ascii="Times New Roman" w:hAnsi="Times New Roman"/>
                <w:sz w:val="20"/>
                <w:szCs w:val="20"/>
                <w:lang w:eastAsia="bs-Latn-BA"/>
              </w:rPr>
            </w:pPr>
            <w:r w:rsidRPr="00F708A6">
              <w:rPr>
                <w:rFonts w:ascii="Times New Roman" w:hAnsi="Times New Roman"/>
                <w:sz w:val="20"/>
                <w:szCs w:val="20"/>
                <w:lang w:val="sr-Cyrl-RS"/>
              </w:rPr>
              <w:t>Нису потребна средства</w:t>
            </w:r>
            <w:r w:rsidRPr="00F708A6">
              <w:rPr>
                <w:rFonts w:ascii="Times New Roman" w:hAnsi="Times New Roman"/>
                <w:sz w:val="20"/>
                <w:szCs w:val="20"/>
                <w:lang w:eastAsia="bs-Latn-BA"/>
              </w:rPr>
              <w:t xml:space="preserve"> -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val="ru-RU"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color w:val="000000"/>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color w:val="000000"/>
                <w:sz w:val="20"/>
                <w:szCs w:val="20"/>
                <w:lang w:eastAsia="bs-Latn-BA"/>
              </w:rPr>
              <w:t>Израђене заједничке анализе ризика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color w:val="000000"/>
                <w:sz w:val="20"/>
                <w:szCs w:val="20"/>
                <w:lang w:eastAsia="bs-Latn-BA"/>
              </w:rPr>
              <w:t>II квартал 2019.године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lang w:val="sr-Latn-CS"/>
              </w:rPr>
            </w:pPr>
            <w:r w:rsidRPr="00802CB0">
              <w:rPr>
                <w:rFonts w:ascii="Times New Roman" w:hAnsi="Times New Roman"/>
                <w:sz w:val="20"/>
                <w:szCs w:val="20"/>
              </w:rPr>
              <w:t>1.4.</w:t>
            </w:r>
            <w:r w:rsidRPr="00802CB0">
              <w:rPr>
                <w:rFonts w:ascii="Times New Roman" w:hAnsi="Times New Roman"/>
                <w:sz w:val="20"/>
                <w:szCs w:val="20"/>
                <w:lang w:val="sr-Latn-CS"/>
              </w:rPr>
              <w:t>6</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Успоставити систем обуке за подручје анализе ризика</w:t>
            </w:r>
          </w:p>
        </w:tc>
        <w:tc>
          <w:tcPr>
            <w:tcW w:w="2430" w:type="dxa"/>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pStyle w:val="NoSpacing"/>
              <w:jc w:val="center"/>
              <w:rPr>
                <w:rFonts w:ascii="Times New Roman" w:hAnsi="Times New Roman"/>
                <w:sz w:val="20"/>
                <w:szCs w:val="20"/>
                <w:lang w:val="sr-Cyrl-CS"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Сектор за људске ресурсе</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Дирекција полиције Управа граничне полиције</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p w:rsidR="00126481" w:rsidRPr="00802CB0" w:rsidRDefault="00126481" w:rsidP="00802CB0">
            <w:pPr>
              <w:pStyle w:val="NoSpacing"/>
              <w:jc w:val="center"/>
              <w:rPr>
                <w:rFonts w:ascii="Times New Roman" w:hAnsi="Times New Roman"/>
                <w:sz w:val="20"/>
                <w:szCs w:val="20"/>
                <w:lang w:eastAsia="bs-Latn-BA"/>
              </w:rPr>
            </w:pPr>
          </w:p>
          <w:p w:rsidR="00126481" w:rsidRPr="00E120BD" w:rsidRDefault="00126481" w:rsidP="00802CB0">
            <w:pPr>
              <w:pStyle w:val="NoSpacing"/>
              <w:jc w:val="center"/>
              <w:rPr>
                <w:rFonts w:ascii="Times New Roman" w:hAnsi="Times New Roman"/>
                <w:sz w:val="20"/>
                <w:szCs w:val="20"/>
                <w:lang w:val="sr-Cyrl-RS" w:eastAsia="bs-Latn-BA"/>
              </w:rPr>
            </w:pPr>
            <w:r w:rsidRPr="00802CB0">
              <w:rPr>
                <w:rFonts w:ascii="Times New Roman" w:hAnsi="Times New Roman"/>
                <w:sz w:val="20"/>
                <w:szCs w:val="20"/>
                <w:lang w:eastAsia="bs-Latn-BA"/>
              </w:rPr>
              <w:t xml:space="preserve">Министарство пољопривреде, шумарства и </w:t>
            </w:r>
            <w:r w:rsidRPr="00F708A6">
              <w:rPr>
                <w:rFonts w:ascii="Times New Roman" w:hAnsi="Times New Roman"/>
                <w:sz w:val="20"/>
                <w:szCs w:val="20"/>
                <w:lang w:eastAsia="bs-Latn-BA"/>
              </w:rPr>
              <w:t>водопривреде</w:t>
            </w:r>
            <w:r w:rsidR="00F708A6" w:rsidRPr="00F708A6">
              <w:rPr>
                <w:rFonts w:ascii="Times New Roman" w:hAnsi="Times New Roman"/>
                <w:sz w:val="20"/>
                <w:szCs w:val="20"/>
                <w:lang w:val="sr-Cyrl-RS" w:eastAsia="bs-Latn-BA"/>
              </w:rPr>
              <w:t xml:space="preserve">, </w:t>
            </w:r>
            <w:r w:rsidR="00E120BD" w:rsidRPr="00F708A6">
              <w:rPr>
                <w:rFonts w:ascii="Times New Roman" w:hAnsi="Times New Roman"/>
                <w:sz w:val="20"/>
                <w:szCs w:val="20"/>
                <w:lang w:val="sr-Cyrl-RS"/>
              </w:rPr>
              <w:t>Управа за в</w:t>
            </w:r>
            <w:r w:rsidR="00F708A6" w:rsidRPr="00F708A6">
              <w:rPr>
                <w:rFonts w:ascii="Times New Roman" w:hAnsi="Times New Roman"/>
                <w:sz w:val="20"/>
                <w:szCs w:val="20"/>
                <w:lang w:val="sr-Cyrl-RS"/>
              </w:rPr>
              <w:t>етерину,</w:t>
            </w:r>
            <w:r w:rsidR="00E120BD" w:rsidRPr="00F708A6">
              <w:rPr>
                <w:rFonts w:ascii="Times New Roman" w:hAnsi="Times New Roman"/>
                <w:sz w:val="20"/>
                <w:szCs w:val="20"/>
                <w:lang w:val="sr-Cyrl-RS"/>
              </w:rPr>
              <w:t xml:space="preserve"> Управа за заштиту биља</w:t>
            </w:r>
          </w:p>
        </w:tc>
        <w:tc>
          <w:tcPr>
            <w:tcW w:w="2033"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val="bs-Latn-BA" w:eastAsia="bs-Latn-BA"/>
              </w:rPr>
              <w:t>Систематс</w:t>
            </w:r>
            <w:r w:rsidRPr="00802CB0">
              <w:rPr>
                <w:rFonts w:ascii="Times New Roman" w:hAnsi="Times New Roman"/>
                <w:sz w:val="20"/>
                <w:szCs w:val="20"/>
                <w:lang w:eastAsia="bs-Latn-BA"/>
              </w:rPr>
              <w:t>ки</w:t>
            </w:r>
            <w:r w:rsidRPr="00802CB0">
              <w:rPr>
                <w:rFonts w:ascii="Times New Roman" w:hAnsi="Times New Roman"/>
                <w:sz w:val="20"/>
                <w:szCs w:val="20"/>
                <w:lang w:val="bs-Latn-BA" w:eastAsia="bs-Latn-BA"/>
              </w:rPr>
              <w:t xml:space="preserve"> обучавати службенике који се баве анализом ризика</w:t>
            </w:r>
          </w:p>
        </w:tc>
        <w:tc>
          <w:tcPr>
            <w:tcW w:w="2443" w:type="dxa"/>
            <w:gridSpan w:val="2"/>
            <w:vAlign w:val="center"/>
          </w:tcPr>
          <w:p w:rsidR="00E120BD" w:rsidRPr="00F708A6" w:rsidRDefault="00E120BD" w:rsidP="00E120BD">
            <w:pPr>
              <w:pStyle w:val="NoSpacing"/>
              <w:jc w:val="center"/>
              <w:rPr>
                <w:rFonts w:ascii="Times New Roman" w:hAnsi="Times New Roman"/>
                <w:sz w:val="20"/>
                <w:szCs w:val="20"/>
                <w:lang w:eastAsia="bs-Latn-BA"/>
              </w:rPr>
            </w:pPr>
            <w:r w:rsidRPr="00F708A6">
              <w:rPr>
                <w:rFonts w:ascii="Times New Roman" w:hAnsi="Times New Roman"/>
                <w:sz w:val="20"/>
                <w:szCs w:val="20"/>
                <w:lang w:val="sr-Cyrl-RS"/>
              </w:rPr>
              <w:t>Нису потребна средства</w:t>
            </w:r>
            <w:r w:rsidRPr="00F708A6">
              <w:rPr>
                <w:rFonts w:ascii="Times New Roman" w:hAnsi="Times New Roman"/>
                <w:sz w:val="20"/>
                <w:szCs w:val="20"/>
                <w:lang w:eastAsia="bs-Latn-BA"/>
              </w:rPr>
              <w:t xml:space="preserve"> -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bs-Latn-BA" w:eastAsia="bs-Latn-BA"/>
              </w:rPr>
              <w:t>Број спроведених обука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color w:val="000000"/>
                <w:sz w:val="20"/>
                <w:szCs w:val="20"/>
                <w:lang w:eastAsia="bs-Latn-BA"/>
              </w:rPr>
              <w:t>Континуирано IV квартал 2019</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pStyle w:val="NoSpacing"/>
              <w:jc w:val="center"/>
              <w:rPr>
                <w:rFonts w:ascii="Times New Roman" w:hAnsi="Times New Roman"/>
                <w:b/>
                <w:szCs w:val="24"/>
                <w:lang w:eastAsia="bs-Latn-BA"/>
              </w:rPr>
            </w:pPr>
            <w:r w:rsidRPr="00802CB0">
              <w:rPr>
                <w:rFonts w:ascii="Times New Roman" w:hAnsi="Times New Roman"/>
                <w:b/>
                <w:szCs w:val="24"/>
                <w:lang w:eastAsia="bs-Latn-BA"/>
              </w:rPr>
              <w:t>2.OTKРИВАЊЕ И ИСТРАГЕ ПРЕКОГРАНИЧНОГ КРИМИНАЛА</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2.1</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Јачање капацитета надлежних агенција у спречавању прекограничног  криминала</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финансија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p w:rsidR="00126481" w:rsidRPr="00802CB0" w:rsidRDefault="00126481" w:rsidP="00802CB0">
            <w:pPr>
              <w:pStyle w:val="NoSpacing"/>
              <w:jc w:val="center"/>
              <w:rPr>
                <w:rFonts w:ascii="Times New Roman" w:hAnsi="Times New Roman"/>
                <w:sz w:val="20"/>
                <w:szCs w:val="20"/>
                <w:lang w:eastAsia="bs-Latn-BA"/>
              </w:rPr>
            </w:pPr>
          </w:p>
          <w:p w:rsidR="00126481" w:rsidRPr="00E120BD" w:rsidRDefault="00126481" w:rsidP="00802CB0">
            <w:pPr>
              <w:pStyle w:val="NoSpacing"/>
              <w:jc w:val="center"/>
              <w:rPr>
                <w:rFonts w:ascii="Times New Roman" w:hAnsi="Times New Roman"/>
                <w:sz w:val="20"/>
                <w:szCs w:val="20"/>
                <w:lang w:val="sr-Cyrl-RS" w:eastAsia="bs-Latn-BA"/>
              </w:rPr>
            </w:pPr>
            <w:r w:rsidRPr="00802CB0">
              <w:rPr>
                <w:rFonts w:ascii="Times New Roman" w:hAnsi="Times New Roman"/>
                <w:sz w:val="20"/>
                <w:szCs w:val="20"/>
                <w:lang w:eastAsia="bs-Latn-BA"/>
              </w:rPr>
              <w:t>Министарство пољопривреде, шумарства и водопривреде</w:t>
            </w:r>
            <w:r w:rsidR="00F708A6" w:rsidRPr="00F708A6">
              <w:rPr>
                <w:rFonts w:ascii="Times New Roman" w:hAnsi="Times New Roman"/>
                <w:sz w:val="20"/>
                <w:szCs w:val="20"/>
                <w:lang w:val="sr-Cyrl-RS" w:eastAsia="bs-Latn-BA"/>
              </w:rPr>
              <w:t xml:space="preserve">, </w:t>
            </w:r>
            <w:r w:rsidR="00F708A6" w:rsidRPr="00F708A6">
              <w:rPr>
                <w:rFonts w:ascii="Times New Roman" w:hAnsi="Times New Roman"/>
                <w:sz w:val="20"/>
                <w:szCs w:val="20"/>
                <w:lang w:val="sr-Cyrl-RS"/>
              </w:rPr>
              <w:t>Управа за ветерину,</w:t>
            </w:r>
            <w:r w:rsidR="006A0E22" w:rsidRPr="00F708A6">
              <w:rPr>
                <w:rFonts w:ascii="Times New Roman" w:hAnsi="Times New Roman"/>
                <w:sz w:val="20"/>
                <w:szCs w:val="20"/>
                <w:lang w:val="sr-Cyrl-RS"/>
              </w:rPr>
              <w:t xml:space="preserve"> Управа за заштиту биља</w:t>
            </w:r>
          </w:p>
        </w:tc>
        <w:tc>
          <w:tcPr>
            <w:tcW w:w="2318" w:type="dxa"/>
            <w:gridSpan w:val="2"/>
            <w:vAlign w:val="center"/>
          </w:tcPr>
          <w:p w:rsidR="00126481" w:rsidRPr="00802CB0" w:rsidRDefault="00126481" w:rsidP="00802CB0">
            <w:pPr>
              <w:pStyle w:val="NoSpacing"/>
              <w:jc w:val="center"/>
              <w:rPr>
                <w:rStyle w:val="A4"/>
                <w:rFonts w:ascii="Times New Roman" w:hAnsi="Times New Roman"/>
                <w:sz w:val="20"/>
                <w:szCs w:val="20"/>
                <w:lang w:val="sr-Cyrl-CS"/>
              </w:rPr>
            </w:pPr>
            <w:r w:rsidRPr="00802CB0">
              <w:rPr>
                <w:rStyle w:val="A4"/>
                <w:rFonts w:ascii="Times New Roman" w:hAnsi="Times New Roman"/>
                <w:sz w:val="20"/>
                <w:szCs w:val="20"/>
              </w:rPr>
              <w:t>Едукација службеника</w:t>
            </w:r>
            <w:r w:rsidRPr="00802CB0">
              <w:rPr>
                <w:rStyle w:val="A4"/>
                <w:rFonts w:ascii="Times New Roman" w:hAnsi="Times New Roman"/>
                <w:sz w:val="20"/>
                <w:szCs w:val="20"/>
                <w:lang w:val="sr-Cyrl-CS"/>
              </w:rPr>
              <w:t xml:space="preserve"> ИУГ</w:t>
            </w:r>
            <w:r w:rsidRPr="00802CB0">
              <w:rPr>
                <w:rStyle w:val="A4"/>
                <w:rFonts w:ascii="Times New Roman" w:hAnsi="Times New Roman"/>
                <w:sz w:val="20"/>
                <w:szCs w:val="20"/>
              </w:rPr>
              <w:t xml:space="preserve"> и размена знања и најбољих пракси (семинари, радионице</w:t>
            </w:r>
            <w:r w:rsidRPr="00802CB0">
              <w:rPr>
                <w:rStyle w:val="A4"/>
                <w:rFonts w:ascii="Times New Roman" w:hAnsi="Times New Roman"/>
                <w:sz w:val="20"/>
                <w:szCs w:val="20"/>
                <w:lang w:val="sr-Cyrl-CS"/>
              </w:rPr>
              <w:t>)</w:t>
            </w:r>
          </w:p>
        </w:tc>
        <w:tc>
          <w:tcPr>
            <w:tcW w:w="2485"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Буџет Министарства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Нису потребна средства за семинаре у земљи - запослени раде у оквиру редовних радних активности, </w:t>
            </w:r>
          </w:p>
          <w:p w:rsidR="00126481" w:rsidRPr="00F708A6" w:rsidRDefault="00126481" w:rsidP="00802CB0">
            <w:pPr>
              <w:pStyle w:val="NoSpacing"/>
              <w:jc w:val="center"/>
              <w:rPr>
                <w:rFonts w:ascii="Times New Roman" w:hAnsi="Times New Roman"/>
                <w:sz w:val="20"/>
                <w:szCs w:val="20"/>
                <w:lang w:val="sr-Cyrl-RS"/>
              </w:rPr>
            </w:pPr>
            <w:r w:rsidRPr="00802CB0">
              <w:rPr>
                <w:rFonts w:ascii="Times New Roman" w:hAnsi="Times New Roman"/>
                <w:sz w:val="20"/>
                <w:szCs w:val="20"/>
              </w:rPr>
              <w:t>За семинаре у иностранству трошкови 72.000 динара годишње –службена путовања</w:t>
            </w:r>
            <w:r w:rsidR="00E120BD">
              <w:rPr>
                <w:rFonts w:ascii="Times New Roman" w:hAnsi="Times New Roman"/>
                <w:sz w:val="20"/>
                <w:szCs w:val="20"/>
                <w:lang w:val="sr-Cyrl-RS"/>
              </w:rPr>
              <w:t xml:space="preserve"> </w:t>
            </w:r>
            <w:r w:rsidR="00E120BD">
              <w:rPr>
                <w:rFonts w:ascii="Times New Roman" w:hAnsi="Times New Roman"/>
                <w:sz w:val="20"/>
                <w:szCs w:val="20"/>
                <w:lang w:val="sr-Cyrl-RS"/>
              </w:rPr>
              <w:br/>
            </w:r>
            <w:r w:rsidR="00E120BD" w:rsidRPr="00F708A6">
              <w:rPr>
                <w:rFonts w:ascii="Times New Roman" w:hAnsi="Times New Roman"/>
                <w:sz w:val="20"/>
                <w:szCs w:val="20"/>
                <w:lang w:val="sr-Cyrl-RS" w:eastAsia="bs-Latn-BA"/>
              </w:rPr>
              <w:t>Министарство финансија – Управа царина -нису потребна средства</w:t>
            </w:r>
            <w:r w:rsidR="00E120BD" w:rsidRPr="00F708A6">
              <w:rPr>
                <w:rFonts w:ascii="Times New Roman" w:hAnsi="Times New Roman"/>
                <w:sz w:val="20"/>
                <w:szCs w:val="20"/>
                <w:lang w:eastAsia="bs-Latn-BA"/>
              </w:rPr>
              <w:t xml:space="preserve"> за семинаре у земљи- </w:t>
            </w:r>
            <w:r w:rsidR="00E120BD" w:rsidRPr="00F708A6">
              <w:rPr>
                <w:rFonts w:ascii="Times New Roman" w:hAnsi="Times New Roman"/>
                <w:sz w:val="20"/>
                <w:szCs w:val="20"/>
                <w:lang w:eastAsia="bs-Latn-BA"/>
              </w:rPr>
              <w:lastRenderedPageBreak/>
              <w:t>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val="sr-Cyrl-CS"/>
              </w:rPr>
            </w:pPr>
          </w:p>
        </w:tc>
        <w:tc>
          <w:tcPr>
            <w:tcW w:w="2682"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eastAsia="bs-Latn-BA"/>
              </w:rPr>
              <w:lastRenderedPageBreak/>
              <w:t xml:space="preserve">Број </w:t>
            </w:r>
            <w:r w:rsidRPr="00802CB0">
              <w:rPr>
                <w:rFonts w:ascii="Times New Roman" w:hAnsi="Times New Roman"/>
                <w:sz w:val="20"/>
                <w:szCs w:val="20"/>
                <w:lang w:val="sr-Cyrl-CS" w:eastAsia="bs-Latn-BA"/>
              </w:rPr>
              <w:t>семинара и радионица и обучених службеника у систему ИУГ</w:t>
            </w:r>
          </w:p>
        </w:tc>
        <w:tc>
          <w:tcPr>
            <w:tcW w:w="1711" w:type="dxa"/>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2.2</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Јачање капацитета надлежних агенција у спречавању прекограничног  криминала</w:t>
            </w:r>
          </w:p>
        </w:tc>
        <w:tc>
          <w:tcPr>
            <w:tcW w:w="2430" w:type="dxa"/>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Дирекција полиције Управа граничне полиције</w:t>
            </w:r>
          </w:p>
          <w:p w:rsidR="00126481" w:rsidRPr="00802CB0" w:rsidRDefault="00126481" w:rsidP="00802CB0">
            <w:pPr>
              <w:pStyle w:val="NoSpacing"/>
              <w:jc w:val="center"/>
              <w:rPr>
                <w:rFonts w:ascii="Times New Roman" w:hAnsi="Times New Roman"/>
                <w:sz w:val="20"/>
                <w:szCs w:val="20"/>
                <w:lang w:val="sr-Cyrl-CS" w:eastAsia="bs-Latn-BA"/>
              </w:rPr>
            </w:pPr>
          </w:p>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Министарство финансија Управа царина</w:t>
            </w:r>
          </w:p>
        </w:tc>
        <w:tc>
          <w:tcPr>
            <w:tcW w:w="2318" w:type="dxa"/>
            <w:gridSpan w:val="2"/>
            <w:vAlign w:val="center"/>
          </w:tcPr>
          <w:p w:rsidR="00126481" w:rsidRPr="00802CB0" w:rsidRDefault="00126481" w:rsidP="00802CB0">
            <w:pPr>
              <w:pStyle w:val="NoSpacing"/>
              <w:jc w:val="center"/>
              <w:rPr>
                <w:rStyle w:val="A4"/>
                <w:rFonts w:ascii="Times New Roman" w:hAnsi="Times New Roman"/>
                <w:sz w:val="20"/>
                <w:szCs w:val="20"/>
                <w:lang w:eastAsia="pl-PL"/>
              </w:rPr>
            </w:pPr>
            <w:r w:rsidRPr="00802CB0">
              <w:rPr>
                <w:rStyle w:val="A4"/>
                <w:rFonts w:ascii="Times New Roman" w:hAnsi="Times New Roman"/>
                <w:sz w:val="20"/>
                <w:szCs w:val="20"/>
                <w:lang w:eastAsia="pl-PL"/>
              </w:rPr>
              <w:t xml:space="preserve">Откривање кријумчарења наркотика на основу размене информација „modus operandi“ </w:t>
            </w:r>
          </w:p>
        </w:tc>
        <w:tc>
          <w:tcPr>
            <w:tcW w:w="2485"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Буџет Министарства унутрашњих послова </w:t>
            </w:r>
          </w:p>
          <w:p w:rsidR="006A0E22" w:rsidRPr="00AC2151" w:rsidRDefault="00126481" w:rsidP="006A0E22">
            <w:pPr>
              <w:pStyle w:val="NoSpacing"/>
              <w:jc w:val="center"/>
              <w:rPr>
                <w:rFonts w:ascii="Times New Roman" w:hAnsi="Times New Roman"/>
                <w:color w:val="FF0000"/>
                <w:sz w:val="20"/>
                <w:szCs w:val="20"/>
                <w:lang w:eastAsia="bs-Latn-BA"/>
              </w:rPr>
            </w:pPr>
            <w:r w:rsidRPr="00802CB0">
              <w:rPr>
                <w:rFonts w:ascii="Times New Roman" w:hAnsi="Times New Roman"/>
                <w:sz w:val="20"/>
                <w:szCs w:val="20"/>
              </w:rPr>
              <w:t>360.000 динара у 2019. години – трошкови превоза</w:t>
            </w:r>
            <w:r w:rsidR="006A0E22">
              <w:rPr>
                <w:rFonts w:ascii="Times New Roman" w:hAnsi="Times New Roman"/>
                <w:sz w:val="20"/>
                <w:szCs w:val="20"/>
                <w:lang w:val="sr-Cyrl-RS"/>
              </w:rPr>
              <w:br/>
            </w:r>
            <w:r w:rsidR="006A0E22" w:rsidRPr="00DB0028">
              <w:rPr>
                <w:rFonts w:ascii="Times New Roman" w:hAnsi="Times New Roman"/>
                <w:sz w:val="20"/>
                <w:szCs w:val="20"/>
                <w:lang w:val="sr-Cyrl-RS" w:eastAsia="bs-Latn-BA"/>
              </w:rPr>
              <w:t xml:space="preserve">Министарство финансија – Управа царина -нису потребна средства </w:t>
            </w:r>
            <w:r w:rsidR="006A0E22" w:rsidRPr="00DB0028">
              <w:rPr>
                <w:rFonts w:ascii="Times New Roman" w:hAnsi="Times New Roman"/>
                <w:sz w:val="20"/>
                <w:szCs w:val="20"/>
                <w:lang w:eastAsia="bs-Latn-BA"/>
              </w:rPr>
              <w:t>- запослени раде у оквиру редовних радних активности</w:t>
            </w:r>
          </w:p>
          <w:p w:rsidR="00126481" w:rsidRPr="006A0E22" w:rsidRDefault="00126481" w:rsidP="00802CB0">
            <w:pPr>
              <w:pStyle w:val="NoSpacing"/>
              <w:jc w:val="center"/>
              <w:rPr>
                <w:rFonts w:ascii="Times New Roman" w:hAnsi="Times New Roman"/>
                <w:sz w:val="20"/>
                <w:szCs w:val="20"/>
                <w:lang w:val="sr-Cyrl-RS"/>
              </w:rPr>
            </w:pPr>
          </w:p>
        </w:tc>
        <w:tc>
          <w:tcPr>
            <w:tcW w:w="26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Број случаја откривања кријумчарења наркотика на граничним прелазима</w:t>
            </w:r>
          </w:p>
        </w:tc>
        <w:tc>
          <w:tcPr>
            <w:tcW w:w="1711"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IVквартал 2019. године</w:t>
            </w:r>
          </w:p>
        </w:tc>
      </w:tr>
      <w:tr w:rsidR="00126481" w:rsidRPr="00802CB0" w:rsidTr="00802CB0">
        <w:trPr>
          <w:trHeight w:val="902"/>
        </w:trPr>
        <w:tc>
          <w:tcPr>
            <w:tcW w:w="1049" w:type="dxa"/>
            <w:shd w:val="clear" w:color="auto" w:fill="FFFFFF"/>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2.3</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Јачање капацитета у препознавању жртава трговине људима и кријумчарења лица</w:t>
            </w:r>
          </w:p>
        </w:tc>
        <w:tc>
          <w:tcPr>
            <w:tcW w:w="2430" w:type="dxa"/>
            <w:vAlign w:val="center"/>
          </w:tcPr>
          <w:p w:rsidR="00126481" w:rsidRPr="00802CB0" w:rsidRDefault="00126481" w:rsidP="00802CB0">
            <w:pPr>
              <w:pStyle w:val="NoSpacing"/>
              <w:jc w:val="center"/>
              <w:rPr>
                <w:rFonts w:ascii="Times New Roman" w:hAnsi="Times New Roman"/>
                <w:bCs/>
                <w:sz w:val="20"/>
                <w:szCs w:val="20"/>
                <w:lang w:val="sr-Cyrl-CS" w:eastAsia="bs-Latn-BA"/>
              </w:rPr>
            </w:pPr>
            <w:r w:rsidRPr="00802CB0">
              <w:rPr>
                <w:rFonts w:ascii="Times New Roman" w:hAnsi="Times New Roman"/>
                <w:bCs/>
                <w:sz w:val="20"/>
                <w:szCs w:val="20"/>
                <w:lang w:eastAsia="bs-Latn-BA"/>
              </w:rPr>
              <w:t xml:space="preserve">Mинистарство унутрашњих послова </w:t>
            </w:r>
            <w:r w:rsidRPr="00802CB0">
              <w:rPr>
                <w:rFonts w:ascii="Times New Roman" w:hAnsi="Times New Roman"/>
                <w:bCs/>
                <w:sz w:val="20"/>
                <w:szCs w:val="20"/>
                <w:lang w:val="sr-Cyrl-CS" w:eastAsia="bs-Latn-BA"/>
              </w:rPr>
              <w:t xml:space="preserve">Сектор за људске ресурсе, </w:t>
            </w:r>
          </w:p>
          <w:p w:rsidR="00126481" w:rsidRPr="00802CB0" w:rsidRDefault="00126481" w:rsidP="00802CB0">
            <w:pPr>
              <w:pStyle w:val="NoSpacing"/>
              <w:jc w:val="center"/>
              <w:rPr>
                <w:rFonts w:ascii="Times New Roman" w:hAnsi="Times New Roman"/>
                <w:bCs/>
                <w:sz w:val="20"/>
                <w:szCs w:val="20"/>
                <w:lang w:val="sr-Cyrl-CS" w:eastAsia="bs-Latn-BA"/>
              </w:rPr>
            </w:pPr>
          </w:p>
          <w:p w:rsidR="00126481" w:rsidRPr="00802CB0" w:rsidRDefault="00126481" w:rsidP="00802CB0">
            <w:pPr>
              <w:pStyle w:val="NoSpacing"/>
              <w:jc w:val="center"/>
              <w:rPr>
                <w:rFonts w:ascii="Times New Roman" w:hAnsi="Times New Roman"/>
                <w:bCs/>
                <w:sz w:val="20"/>
                <w:szCs w:val="20"/>
                <w:lang w:val="sr-Cyrl-CS" w:eastAsia="bs-Latn-BA"/>
              </w:rPr>
            </w:pPr>
            <w:r w:rsidRPr="00802CB0">
              <w:rPr>
                <w:rFonts w:ascii="Times New Roman" w:hAnsi="Times New Roman"/>
                <w:bCs/>
                <w:sz w:val="20"/>
                <w:szCs w:val="20"/>
                <w:lang w:val="sr-Cyrl-CS" w:eastAsia="bs-Latn-BA"/>
              </w:rPr>
              <w:t>Дирекција полиције</w:t>
            </w:r>
          </w:p>
          <w:p w:rsidR="00126481" w:rsidRPr="00802CB0" w:rsidRDefault="00126481" w:rsidP="00802CB0">
            <w:pPr>
              <w:pStyle w:val="NoSpacing"/>
              <w:jc w:val="center"/>
              <w:rPr>
                <w:rFonts w:ascii="Times New Roman" w:hAnsi="Times New Roman"/>
                <w:bCs/>
                <w:sz w:val="20"/>
                <w:szCs w:val="20"/>
                <w:lang w:val="sr-Cyrl-CS" w:eastAsia="bs-Latn-BA"/>
              </w:rPr>
            </w:pPr>
            <w:r w:rsidRPr="00802CB0">
              <w:rPr>
                <w:rFonts w:ascii="Times New Roman" w:hAnsi="Times New Roman"/>
                <w:bCs/>
                <w:sz w:val="20"/>
                <w:szCs w:val="20"/>
                <w:lang w:val="sr-Cyrl-CS" w:eastAsia="bs-Latn-BA"/>
              </w:rPr>
              <w:t xml:space="preserve">Служба за борбу против организованог криминала, </w:t>
            </w:r>
          </w:p>
          <w:p w:rsidR="00126481" w:rsidRPr="00802CB0" w:rsidRDefault="00126481" w:rsidP="00802CB0">
            <w:pPr>
              <w:pStyle w:val="NoSpacing"/>
              <w:jc w:val="center"/>
              <w:rPr>
                <w:rFonts w:ascii="Times New Roman" w:hAnsi="Times New Roman"/>
                <w:bCs/>
                <w:sz w:val="20"/>
                <w:szCs w:val="20"/>
                <w:lang w:val="sr-Cyrl-CS" w:eastAsia="bs-Latn-BA"/>
              </w:rPr>
            </w:pPr>
            <w:r w:rsidRPr="00802CB0">
              <w:rPr>
                <w:rFonts w:ascii="Times New Roman" w:hAnsi="Times New Roman"/>
                <w:bCs/>
                <w:sz w:val="20"/>
                <w:szCs w:val="20"/>
                <w:lang w:val="sr-Cyrl-CS" w:eastAsia="bs-Latn-BA"/>
              </w:rPr>
              <w:t>Управа граничне полиције</w:t>
            </w:r>
          </w:p>
          <w:p w:rsidR="00126481" w:rsidRPr="00802CB0" w:rsidRDefault="00126481" w:rsidP="00802CB0">
            <w:pPr>
              <w:pStyle w:val="NoSpacing"/>
              <w:jc w:val="center"/>
              <w:rPr>
                <w:rFonts w:ascii="Times New Roman" w:hAnsi="Times New Roman"/>
                <w:bCs/>
                <w:sz w:val="20"/>
                <w:szCs w:val="20"/>
                <w:lang w:eastAsia="bs-Latn-BA"/>
              </w:rPr>
            </w:pPr>
          </w:p>
          <w:p w:rsidR="00126481" w:rsidRPr="00802CB0" w:rsidRDefault="00126481" w:rsidP="00802CB0">
            <w:pPr>
              <w:pStyle w:val="NoSpacing"/>
              <w:jc w:val="center"/>
              <w:rPr>
                <w:rFonts w:ascii="Times New Roman" w:hAnsi="Times New Roman"/>
                <w:sz w:val="20"/>
                <w:szCs w:val="20"/>
                <w:lang w:val="sr-Cyrl-CS" w:eastAsia="bs-Latn-BA"/>
              </w:rPr>
            </w:pPr>
          </w:p>
        </w:tc>
        <w:tc>
          <w:tcPr>
            <w:tcW w:w="2318" w:type="dxa"/>
            <w:gridSpan w:val="2"/>
            <w:vAlign w:val="center"/>
          </w:tcPr>
          <w:p w:rsidR="00126481" w:rsidRPr="00802CB0" w:rsidRDefault="00126481" w:rsidP="00802CB0">
            <w:pPr>
              <w:pStyle w:val="NoSpacing"/>
              <w:jc w:val="center"/>
              <w:rPr>
                <w:rStyle w:val="A4"/>
                <w:rFonts w:ascii="Times New Roman" w:hAnsi="Times New Roman"/>
                <w:sz w:val="20"/>
                <w:szCs w:val="20"/>
                <w:lang w:eastAsia="pl-PL"/>
              </w:rPr>
            </w:pPr>
            <w:r w:rsidRPr="00802CB0">
              <w:rPr>
                <w:rStyle w:val="A4"/>
                <w:rFonts w:ascii="Times New Roman" w:hAnsi="Times New Roman"/>
                <w:sz w:val="20"/>
                <w:szCs w:val="20"/>
                <w:lang w:eastAsia="pl-PL"/>
              </w:rPr>
              <w:t xml:space="preserve">Обука граничне полиције </w:t>
            </w:r>
          </w:p>
        </w:tc>
        <w:tc>
          <w:tcPr>
            <w:tcW w:w="2485" w:type="dxa"/>
            <w:gridSpan w:val="2"/>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ИПА 2014</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Акциони документ - Подршка борби  против трговине људима у Републици Србији</w:t>
            </w:r>
          </w:p>
        </w:tc>
        <w:tc>
          <w:tcPr>
            <w:tcW w:w="26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Број </w:t>
            </w:r>
            <w:r w:rsidRPr="00802CB0">
              <w:rPr>
                <w:rFonts w:ascii="Times New Roman" w:hAnsi="Times New Roman"/>
                <w:sz w:val="20"/>
                <w:szCs w:val="20"/>
                <w:lang w:val="sr-Cyrl-CS" w:eastAsia="bs-Latn-BA"/>
              </w:rPr>
              <w:t xml:space="preserve">обука и број обучених </w:t>
            </w:r>
            <w:r w:rsidRPr="00802CB0">
              <w:rPr>
                <w:rFonts w:ascii="Times New Roman" w:hAnsi="Times New Roman"/>
                <w:sz w:val="20"/>
                <w:szCs w:val="20"/>
                <w:lang w:eastAsia="bs-Latn-BA"/>
              </w:rPr>
              <w:t>службеника граничн</w:t>
            </w:r>
            <w:r w:rsidRPr="00802CB0">
              <w:rPr>
                <w:rFonts w:ascii="Times New Roman" w:hAnsi="Times New Roman"/>
                <w:sz w:val="20"/>
                <w:szCs w:val="20"/>
                <w:lang w:val="sr-Cyrl-CS" w:eastAsia="bs-Latn-BA"/>
              </w:rPr>
              <w:t xml:space="preserve">е полиције </w:t>
            </w:r>
          </w:p>
        </w:tc>
        <w:tc>
          <w:tcPr>
            <w:tcW w:w="1711" w:type="dxa"/>
            <w:vAlign w:val="center"/>
          </w:tcPr>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IV квартал 2019. године </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2.4</w:t>
            </w:r>
          </w:p>
        </w:tc>
        <w:tc>
          <w:tcPr>
            <w:tcW w:w="1926" w:type="dxa"/>
            <w:vAlign w:val="center"/>
          </w:tcPr>
          <w:p w:rsidR="00126481" w:rsidRPr="00802CB0" w:rsidRDefault="00126481"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rPr>
              <w:t>Јачање капацитета у сузбијању кријумчарења и незаконите трговине оружјем</w:t>
            </w:r>
          </w:p>
          <w:p w:rsidR="00126481" w:rsidRPr="00802CB0" w:rsidRDefault="00126481" w:rsidP="004A06C2">
            <w:pPr>
              <w:pStyle w:val="NoSpacing"/>
              <w:rPr>
                <w:rFonts w:ascii="Times New Roman" w:hAnsi="Times New Roman"/>
                <w:bCs/>
                <w:sz w:val="20"/>
                <w:szCs w:val="20"/>
              </w:rPr>
            </w:pPr>
          </w:p>
        </w:tc>
        <w:tc>
          <w:tcPr>
            <w:tcW w:w="2430" w:type="dxa"/>
            <w:vAlign w:val="center"/>
          </w:tcPr>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p w:rsidR="00126481" w:rsidRPr="00802CB0" w:rsidRDefault="00126481" w:rsidP="00802CB0">
            <w:pPr>
              <w:pStyle w:val="NoSpacing"/>
              <w:jc w:val="center"/>
              <w:rPr>
                <w:rFonts w:ascii="Times New Roman" w:hAnsi="Times New Roman"/>
                <w:bCs/>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bCs/>
                <w:sz w:val="20"/>
                <w:szCs w:val="20"/>
                <w:lang w:eastAsia="bs-Latn-BA"/>
              </w:rPr>
              <w:t>Министарство финансија</w:t>
            </w:r>
            <w:r w:rsidRPr="00802CB0">
              <w:rPr>
                <w:rFonts w:ascii="Times New Roman" w:hAnsi="Times New Roman"/>
                <w:sz w:val="20"/>
                <w:szCs w:val="20"/>
                <w:lang w:eastAsia="bs-Latn-BA"/>
              </w:rPr>
              <w:t xml:space="preserve"> </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tc>
        <w:tc>
          <w:tcPr>
            <w:tcW w:w="2318" w:type="dxa"/>
            <w:gridSpan w:val="2"/>
            <w:vAlign w:val="center"/>
          </w:tcPr>
          <w:p w:rsidR="00126481" w:rsidRPr="00802CB0" w:rsidRDefault="00126481" w:rsidP="00802CB0">
            <w:pPr>
              <w:pStyle w:val="NoSpacing"/>
              <w:jc w:val="center"/>
              <w:rPr>
                <w:rStyle w:val="A4"/>
                <w:rFonts w:ascii="Times New Roman" w:hAnsi="Times New Roman"/>
                <w:sz w:val="20"/>
                <w:szCs w:val="20"/>
                <w:lang w:eastAsia="pl-PL"/>
              </w:rPr>
            </w:pPr>
            <w:r w:rsidRPr="00802CB0">
              <w:rPr>
                <w:rStyle w:val="A4"/>
                <w:rFonts w:ascii="Times New Roman" w:hAnsi="Times New Roman"/>
                <w:sz w:val="20"/>
                <w:szCs w:val="20"/>
                <w:lang w:eastAsia="pl-PL"/>
              </w:rPr>
              <w:t>Обука припадника Управе  граничне полиције и Управе царина</w:t>
            </w:r>
          </w:p>
          <w:p w:rsidR="00126481" w:rsidRPr="00802CB0" w:rsidRDefault="00126481" w:rsidP="00802CB0">
            <w:pPr>
              <w:pStyle w:val="NoSpacing"/>
              <w:jc w:val="center"/>
              <w:rPr>
                <w:rStyle w:val="A4"/>
                <w:rFonts w:ascii="Times New Roman" w:hAnsi="Times New Roman"/>
                <w:sz w:val="20"/>
                <w:szCs w:val="20"/>
                <w:lang w:eastAsia="pl-PL"/>
              </w:rPr>
            </w:pPr>
          </w:p>
          <w:p w:rsidR="00126481" w:rsidRPr="00802CB0" w:rsidRDefault="00126481" w:rsidP="00802CB0">
            <w:pPr>
              <w:pStyle w:val="NoSpacing"/>
              <w:jc w:val="center"/>
              <w:rPr>
                <w:rStyle w:val="A4"/>
                <w:rFonts w:ascii="Times New Roman" w:hAnsi="Times New Roman"/>
                <w:sz w:val="20"/>
                <w:szCs w:val="20"/>
                <w:lang w:eastAsia="pl-PL"/>
              </w:rPr>
            </w:pPr>
          </w:p>
        </w:tc>
        <w:tc>
          <w:tcPr>
            <w:tcW w:w="2485"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bCs/>
                <w:sz w:val="20"/>
                <w:szCs w:val="20"/>
              </w:rPr>
            </w:pPr>
          </w:p>
          <w:p w:rsidR="00126481" w:rsidRPr="00802CB0" w:rsidRDefault="00126481" w:rsidP="00802CB0">
            <w:pPr>
              <w:pStyle w:val="NoSpacing"/>
              <w:jc w:val="center"/>
              <w:rPr>
                <w:rFonts w:ascii="Times New Roman" w:hAnsi="Times New Roman"/>
                <w:sz w:val="20"/>
                <w:szCs w:val="20"/>
              </w:rPr>
            </w:pPr>
          </w:p>
        </w:tc>
        <w:tc>
          <w:tcPr>
            <w:tcW w:w="26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Број службеника </w:t>
            </w:r>
            <w:r w:rsidRPr="00802CB0">
              <w:rPr>
                <w:rFonts w:ascii="Times New Roman" w:hAnsi="Times New Roman"/>
                <w:sz w:val="20"/>
                <w:szCs w:val="20"/>
                <w:lang w:val="sr-Cyrl-CS" w:eastAsia="bs-Latn-BA"/>
              </w:rPr>
              <w:t xml:space="preserve">ИУГ </w:t>
            </w:r>
            <w:r w:rsidRPr="00802CB0">
              <w:rPr>
                <w:rFonts w:ascii="Times New Roman" w:hAnsi="Times New Roman"/>
                <w:sz w:val="20"/>
                <w:szCs w:val="20"/>
                <w:lang w:eastAsia="bs-Latn-BA"/>
              </w:rPr>
              <w:t>служби који су завршили обуку</w:t>
            </w:r>
          </w:p>
        </w:tc>
        <w:tc>
          <w:tcPr>
            <w:tcW w:w="1711"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val="sr-Cyrl-CS" w:eastAsia="bs-Latn-BA"/>
              </w:rPr>
              <w:t>К</w:t>
            </w:r>
            <w:r w:rsidRPr="00802CB0">
              <w:rPr>
                <w:rFonts w:ascii="Times New Roman" w:hAnsi="Times New Roman"/>
                <w:sz w:val="20"/>
                <w:szCs w:val="20"/>
                <w:lang w:eastAsia="bs-Latn-BA"/>
              </w:rPr>
              <w:t>онтинуирано</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до 2020. године</w:t>
            </w:r>
          </w:p>
        </w:tc>
      </w:tr>
      <w:tr w:rsidR="00126481" w:rsidRPr="00802CB0" w:rsidTr="00802CB0">
        <w:trPr>
          <w:trHeight w:val="902"/>
        </w:trPr>
        <w:tc>
          <w:tcPr>
            <w:tcW w:w="14601" w:type="dxa"/>
            <w:gridSpan w:val="10"/>
            <w:shd w:val="clear" w:color="auto" w:fill="auto"/>
            <w:vAlign w:val="center"/>
          </w:tcPr>
          <w:p w:rsidR="00AB3B65" w:rsidRDefault="00AB3B65" w:rsidP="00802CB0">
            <w:pPr>
              <w:pStyle w:val="NoSpacing"/>
              <w:jc w:val="center"/>
              <w:rPr>
                <w:rFonts w:ascii="Times New Roman" w:hAnsi="Times New Roman"/>
                <w:b/>
                <w:szCs w:val="24"/>
                <w:lang w:val="sr-Cyrl-CS" w:eastAsia="bs-Latn-BA"/>
              </w:rPr>
            </w:pPr>
          </w:p>
          <w:p w:rsidR="00AB3B65" w:rsidRDefault="00AB3B65" w:rsidP="00802CB0">
            <w:pPr>
              <w:pStyle w:val="NoSpacing"/>
              <w:jc w:val="center"/>
              <w:rPr>
                <w:rFonts w:ascii="Times New Roman" w:hAnsi="Times New Roman"/>
                <w:b/>
                <w:szCs w:val="24"/>
                <w:lang w:val="sr-Cyrl-CS" w:eastAsia="bs-Latn-BA"/>
              </w:rPr>
            </w:pPr>
          </w:p>
          <w:p w:rsidR="00AB3B65" w:rsidRDefault="00AB3B65" w:rsidP="00802CB0">
            <w:pPr>
              <w:pStyle w:val="NoSpacing"/>
              <w:jc w:val="center"/>
              <w:rPr>
                <w:rFonts w:ascii="Times New Roman" w:hAnsi="Times New Roman"/>
                <w:b/>
                <w:szCs w:val="24"/>
                <w:lang w:val="sr-Cyrl-CS" w:eastAsia="bs-Latn-BA"/>
              </w:rPr>
            </w:pPr>
          </w:p>
          <w:p w:rsidR="00126481" w:rsidRPr="00802CB0" w:rsidRDefault="00921A6A" w:rsidP="00802CB0">
            <w:pPr>
              <w:pStyle w:val="NoSpacing"/>
              <w:jc w:val="center"/>
              <w:rPr>
                <w:rFonts w:ascii="Times New Roman" w:hAnsi="Times New Roman"/>
                <w:b/>
                <w:szCs w:val="24"/>
                <w:lang w:val="sr-Cyrl-CS" w:eastAsia="bs-Latn-BA"/>
              </w:rPr>
            </w:pPr>
            <w:r>
              <w:rPr>
                <w:rFonts w:ascii="Times New Roman" w:hAnsi="Times New Roman"/>
                <w:b/>
                <w:szCs w:val="24"/>
                <w:lang w:val="sr-Cyrl-CS" w:eastAsia="bs-Latn-BA"/>
              </w:rPr>
              <w:t xml:space="preserve">3. </w:t>
            </w:r>
            <w:r w:rsidR="00126481" w:rsidRPr="00802CB0">
              <w:rPr>
                <w:rFonts w:ascii="Times New Roman" w:hAnsi="Times New Roman"/>
                <w:b/>
                <w:szCs w:val="24"/>
                <w:lang w:val="sr-Cyrl-CS" w:eastAsia="bs-Latn-BA"/>
              </w:rPr>
              <w:t>ЧЕТВОРОСЛОЈНИ МОДЕЛ ПРИСТУПА КОНТРОЛИ</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pStyle w:val="NoSpacing"/>
              <w:jc w:val="center"/>
              <w:rPr>
                <w:rFonts w:ascii="Times New Roman" w:hAnsi="Times New Roman"/>
                <w:b/>
                <w:szCs w:val="24"/>
                <w:lang w:val="sr-Cyrl-CS" w:eastAsia="bs-Latn-BA"/>
              </w:rPr>
            </w:pPr>
            <w:r w:rsidRPr="00802CB0">
              <w:rPr>
                <w:rFonts w:ascii="Times New Roman" w:hAnsi="Times New Roman"/>
                <w:b/>
                <w:szCs w:val="24"/>
                <w:lang w:val="sr-Cyrl-CS" w:eastAsia="bs-Latn-BA"/>
              </w:rPr>
              <w:t>3.1 MЕРЕ КОНТРОЛЕ У ПОДРУЧЈУ СЛОБОДЕ КРЕТАЊА, УКЉУЧУЈУЋИ И ВРАЋАЊЕ ЛИЦА</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3.1.1</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Спровођење оперативних мера у циљу контроле законитости боравка странаца</w:t>
            </w:r>
          </w:p>
        </w:tc>
        <w:tc>
          <w:tcPr>
            <w:tcW w:w="2430" w:type="dxa"/>
            <w:vAlign w:val="center"/>
          </w:tcPr>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Годишње планирање оперативних мера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 xml:space="preserve">Израђен </w:t>
            </w:r>
            <w:r w:rsidRPr="00802CB0">
              <w:rPr>
                <w:rFonts w:ascii="Times New Roman" w:hAnsi="Times New Roman"/>
                <w:sz w:val="20"/>
                <w:szCs w:val="20"/>
                <w:lang w:eastAsia="bs-Latn-BA"/>
              </w:rPr>
              <w:t>г</w:t>
            </w:r>
            <w:r w:rsidRPr="00802CB0">
              <w:rPr>
                <w:rFonts w:ascii="Times New Roman" w:hAnsi="Times New Roman"/>
                <w:sz w:val="20"/>
                <w:szCs w:val="20"/>
                <w:lang w:val="bs-Latn-BA" w:eastAsia="bs-Latn-BA"/>
              </w:rPr>
              <w:t>одишњи план оперативних мера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val="sr-Cyrl-CS" w:eastAsia="bs-Latn-BA"/>
              </w:rPr>
              <w:t>К</w:t>
            </w:r>
            <w:r w:rsidRPr="00802CB0">
              <w:rPr>
                <w:rFonts w:ascii="Times New Roman" w:hAnsi="Times New Roman"/>
                <w:sz w:val="20"/>
                <w:szCs w:val="20"/>
                <w:lang w:eastAsia="bs-Latn-BA"/>
              </w:rPr>
              <w:t>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3.1.2</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Спровођење оперативних мера у циљу контроле законитости боравка странаца</w:t>
            </w:r>
          </w:p>
        </w:tc>
        <w:tc>
          <w:tcPr>
            <w:tcW w:w="2430" w:type="dxa"/>
            <w:vAlign w:val="center"/>
          </w:tcPr>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„Ad-hoc</w:t>
            </w:r>
            <w:r w:rsidRPr="00802CB0">
              <w:rPr>
                <w:rFonts w:ascii="Times New Roman" w:hAnsi="Times New Roman"/>
                <w:color w:val="000000"/>
                <w:sz w:val="20"/>
                <w:szCs w:val="20"/>
                <w:lang w:val="ru-RU" w:eastAsia="bs-Latn-BA"/>
              </w:rPr>
              <w:t>”</w:t>
            </w:r>
            <w:r w:rsidRPr="00802CB0">
              <w:rPr>
                <w:rFonts w:ascii="Times New Roman" w:hAnsi="Times New Roman"/>
                <w:sz w:val="20"/>
                <w:szCs w:val="20"/>
              </w:rPr>
              <w:t xml:space="preserve"> aкције</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Буџет Министарства унутрашњих послова</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Очекивани трошкови превоза 64.000 динара годишње </w:t>
            </w:r>
          </w:p>
          <w:p w:rsidR="00126481" w:rsidRPr="00802CB0" w:rsidRDefault="00126481" w:rsidP="00802CB0">
            <w:pPr>
              <w:pStyle w:val="NoSpacing"/>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bs-Latn-BA" w:eastAsia="bs-Latn-BA"/>
              </w:rPr>
            </w:pPr>
            <w:r w:rsidRPr="00802CB0">
              <w:rPr>
                <w:rFonts w:ascii="Times New Roman" w:hAnsi="Times New Roman"/>
                <w:sz w:val="20"/>
                <w:szCs w:val="20"/>
                <w:lang w:eastAsia="bs-Latn-BA"/>
              </w:rPr>
              <w:t>Број спроведених„А</w:t>
            </w:r>
            <w:r w:rsidRPr="00802CB0">
              <w:rPr>
                <w:rFonts w:ascii="Times New Roman" w:hAnsi="Times New Roman"/>
                <w:sz w:val="20"/>
                <w:szCs w:val="20"/>
                <w:lang w:val="bs-Latn-BA" w:eastAsia="bs-Latn-BA"/>
              </w:rPr>
              <w:t>d-hoc</w:t>
            </w:r>
            <w:r w:rsidRPr="00802CB0">
              <w:rPr>
                <w:rFonts w:ascii="Times New Roman" w:hAnsi="Times New Roman"/>
                <w:color w:val="000000"/>
                <w:sz w:val="20"/>
                <w:szCs w:val="20"/>
                <w:lang w:val="ru-RU" w:eastAsia="bs-Latn-BA"/>
              </w:rPr>
              <w:t>”</w:t>
            </w:r>
            <w:r w:rsidRPr="00802CB0">
              <w:rPr>
                <w:rFonts w:ascii="Times New Roman" w:hAnsi="Times New Roman"/>
                <w:sz w:val="20"/>
                <w:szCs w:val="20"/>
                <w:lang w:val="bs-Latn-BA" w:eastAsia="bs-Latn-BA"/>
              </w:rPr>
              <w:t xml:space="preserve"> a</w:t>
            </w:r>
            <w:r w:rsidRPr="00802CB0">
              <w:rPr>
                <w:rFonts w:ascii="Times New Roman" w:hAnsi="Times New Roman"/>
                <w:sz w:val="20"/>
                <w:szCs w:val="20"/>
                <w:lang w:eastAsia="bs-Latn-BA"/>
              </w:rPr>
              <w:t>кција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val="sr-Cyrl-CS" w:eastAsia="bs-Latn-BA"/>
              </w:rPr>
              <w:t>К</w:t>
            </w:r>
            <w:r w:rsidRPr="00802CB0">
              <w:rPr>
                <w:rFonts w:ascii="Times New Roman" w:hAnsi="Times New Roman"/>
                <w:sz w:val="20"/>
                <w:szCs w:val="20"/>
                <w:lang w:eastAsia="bs-Latn-BA"/>
              </w:rPr>
              <w:t>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3.1.3</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 xml:space="preserve">Даља надоградња и унапређење ИТ инфраструктуре (информациони систем о </w:t>
            </w:r>
            <w:r w:rsidRPr="00802CB0">
              <w:rPr>
                <w:rFonts w:ascii="Times New Roman" w:hAnsi="Times New Roman"/>
                <w:bCs/>
                <w:sz w:val="20"/>
                <w:szCs w:val="20"/>
                <w:lang w:val="sr-Cyrl-CS"/>
              </w:rPr>
              <w:t>кретању и боравку странаца</w:t>
            </w:r>
            <w:r w:rsidRPr="00802CB0">
              <w:rPr>
                <w:rFonts w:ascii="Times New Roman" w:hAnsi="Times New Roman"/>
                <w:bCs/>
                <w:sz w:val="20"/>
                <w:szCs w:val="20"/>
              </w:rPr>
              <w:t>)</w:t>
            </w:r>
          </w:p>
        </w:tc>
        <w:tc>
          <w:tcPr>
            <w:tcW w:w="2430" w:type="dxa"/>
            <w:vAlign w:val="center"/>
          </w:tcPr>
          <w:p w:rsidR="00126481" w:rsidRPr="00802CB0" w:rsidRDefault="00126481" w:rsidP="00802CB0">
            <w:pPr>
              <w:pStyle w:val="NoSpacing"/>
              <w:ind w:right="-59"/>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p>
          <w:p w:rsidR="00126481" w:rsidRPr="00802CB0" w:rsidRDefault="00126481" w:rsidP="00802CB0">
            <w:pPr>
              <w:pStyle w:val="NoSpacing"/>
              <w:ind w:right="-59"/>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p w:rsidR="00126481" w:rsidRPr="00802CB0" w:rsidRDefault="00126481" w:rsidP="00802CB0">
            <w:pPr>
              <w:pStyle w:val="NoSpacing"/>
              <w:ind w:right="-59"/>
              <w:jc w:val="center"/>
              <w:rPr>
                <w:rFonts w:ascii="Times New Roman" w:hAnsi="Times New Roman"/>
                <w:bCs/>
                <w:sz w:val="20"/>
                <w:szCs w:val="20"/>
                <w:lang w:eastAsia="bs-Latn-BA"/>
              </w:rPr>
            </w:pPr>
            <w:r w:rsidRPr="00802CB0">
              <w:rPr>
                <w:rFonts w:ascii="Times New Roman" w:hAnsi="Times New Roman"/>
                <w:sz w:val="20"/>
                <w:szCs w:val="20"/>
                <w:lang w:eastAsia="bs-Latn-BA"/>
              </w:rPr>
              <w:t>Сектор за аналитику, телекомуникације и ин</w:t>
            </w:r>
            <w:r w:rsidRPr="00802CB0">
              <w:rPr>
                <w:rFonts w:ascii="Times New Roman" w:hAnsi="Times New Roman"/>
                <w:sz w:val="20"/>
                <w:szCs w:val="20"/>
                <w:lang w:val="sr-Cyrl-CS" w:eastAsia="bs-Latn-BA"/>
              </w:rPr>
              <w:t>ф</w:t>
            </w:r>
            <w:r w:rsidRPr="00802CB0">
              <w:rPr>
                <w:rFonts w:ascii="Times New Roman" w:hAnsi="Times New Roman"/>
                <w:sz w:val="20"/>
                <w:szCs w:val="20"/>
                <w:lang w:eastAsia="bs-Latn-BA"/>
              </w:rPr>
              <w:t>ормационе технологије</w:t>
            </w:r>
          </w:p>
        </w:tc>
        <w:tc>
          <w:tcPr>
            <w:tcW w:w="2033" w:type="dxa"/>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sz w:val="20"/>
                <w:szCs w:val="20"/>
              </w:rPr>
              <w:t xml:space="preserve">Унапредити постојеће апликације у којима се евидентирају подаци о ирегуларним мигрантима и њихово повезивање са апликацијом која се односи на евиденцију </w:t>
            </w:r>
            <w:r w:rsidRPr="00802CB0">
              <w:rPr>
                <w:rFonts w:ascii="Times New Roman" w:hAnsi="Times New Roman"/>
                <w:sz w:val="20"/>
                <w:szCs w:val="20"/>
                <w:lang w:val="sr-Cyrl-CS"/>
              </w:rPr>
              <w:t>преласка</w:t>
            </w:r>
            <w:r w:rsidRPr="00802CB0">
              <w:rPr>
                <w:rFonts w:ascii="Times New Roman" w:hAnsi="Times New Roman"/>
                <w:sz w:val="20"/>
                <w:szCs w:val="20"/>
              </w:rPr>
              <w:t xml:space="preserve"> државне границе.</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 потпоглавље Миграције</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lang w:val="sr-Cyrl-CS"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Број ирегуларних миграната којима је донето решење о враћању, број ирегуларних миграната који су на основу решења о враћању напустили територију Републике Србије у остављеном року, број ирегуларних миграната који су принудно удаљени</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 IV кваратал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3.1.4</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Даља надоградња и унапређење ИТ инфраструктуре (AFIS)</w:t>
            </w:r>
          </w:p>
          <w:p w:rsidR="00126481" w:rsidRPr="00802CB0" w:rsidRDefault="00126481" w:rsidP="00802CB0">
            <w:pPr>
              <w:pStyle w:val="NoSpacing"/>
              <w:jc w:val="center"/>
              <w:rPr>
                <w:rFonts w:ascii="Times New Roman" w:hAnsi="Times New Roman"/>
                <w:bCs/>
                <w:sz w:val="20"/>
                <w:szCs w:val="20"/>
              </w:rPr>
            </w:pPr>
          </w:p>
        </w:tc>
        <w:tc>
          <w:tcPr>
            <w:tcW w:w="2430" w:type="dxa"/>
            <w:vAlign w:val="center"/>
          </w:tcPr>
          <w:p w:rsidR="00126481" w:rsidRPr="00802CB0" w:rsidRDefault="00126481" w:rsidP="00802CB0">
            <w:pPr>
              <w:pStyle w:val="NoSpacing"/>
              <w:ind w:right="-59"/>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p>
          <w:p w:rsidR="00126481" w:rsidRPr="00802CB0" w:rsidRDefault="00126481" w:rsidP="00802CB0">
            <w:pPr>
              <w:pStyle w:val="NoSpacing"/>
              <w:ind w:right="-59"/>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p w:rsidR="00126481" w:rsidRPr="00802CB0" w:rsidRDefault="00126481" w:rsidP="00802CB0">
            <w:pPr>
              <w:pStyle w:val="NoSpacing"/>
              <w:ind w:right="-59"/>
              <w:jc w:val="center"/>
              <w:rPr>
                <w:rFonts w:ascii="Times New Roman" w:hAnsi="Times New Roman"/>
                <w:bCs/>
                <w:sz w:val="20"/>
                <w:szCs w:val="20"/>
                <w:lang w:eastAsia="bs-Latn-BA"/>
              </w:rPr>
            </w:pPr>
            <w:r w:rsidRPr="00802CB0">
              <w:rPr>
                <w:rFonts w:ascii="Times New Roman" w:hAnsi="Times New Roman"/>
                <w:sz w:val="20"/>
                <w:szCs w:val="20"/>
                <w:lang w:eastAsia="bs-Latn-BA"/>
              </w:rPr>
              <w:t>Сектор за аналитику, телекомуникације и ин</w:t>
            </w:r>
            <w:r w:rsidRPr="00802CB0">
              <w:rPr>
                <w:rFonts w:ascii="Times New Roman" w:hAnsi="Times New Roman"/>
                <w:sz w:val="20"/>
                <w:szCs w:val="20"/>
                <w:lang w:val="sr-Cyrl-CS" w:eastAsia="bs-Latn-BA"/>
              </w:rPr>
              <w:t>ф</w:t>
            </w:r>
            <w:r w:rsidRPr="00802CB0">
              <w:rPr>
                <w:rFonts w:ascii="Times New Roman" w:hAnsi="Times New Roman"/>
                <w:sz w:val="20"/>
                <w:szCs w:val="20"/>
                <w:lang w:eastAsia="bs-Latn-BA"/>
              </w:rPr>
              <w:t>ормационе технологије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Набавка неопходне опреме и софтвера</w:t>
            </w:r>
          </w:p>
        </w:tc>
        <w:tc>
          <w:tcPr>
            <w:tcW w:w="2443" w:type="dxa"/>
            <w:gridSpan w:val="2"/>
            <w:vAlign w:val="center"/>
          </w:tcPr>
          <w:p w:rsidR="00EB05A2" w:rsidRPr="00DB0028" w:rsidRDefault="00EB05A2" w:rsidP="00802CB0">
            <w:pPr>
              <w:pStyle w:val="NoSpacing"/>
              <w:jc w:val="center"/>
              <w:rPr>
                <w:rFonts w:ascii="Times New Roman" w:hAnsi="Times New Roman"/>
                <w:bCs/>
                <w:sz w:val="20"/>
                <w:szCs w:val="20"/>
                <w:lang w:val="sr-Cyrl-CS" w:eastAsia="sr-Cyrl-CS"/>
              </w:rPr>
            </w:pPr>
            <w:r w:rsidRPr="00DB0028">
              <w:rPr>
                <w:rFonts w:ascii="Times New Roman" w:hAnsi="Times New Roman"/>
                <w:bCs/>
                <w:sz w:val="20"/>
                <w:szCs w:val="20"/>
                <w:lang w:val="sr-Cyrl-CS" w:eastAsia="sr-Cyrl-CS"/>
              </w:rPr>
              <w:t>НАПОМЕНА:</w:t>
            </w:r>
          </w:p>
          <w:p w:rsidR="00EB05A2" w:rsidRPr="00DB0028" w:rsidRDefault="00EB05A2" w:rsidP="00802CB0">
            <w:pPr>
              <w:pStyle w:val="NoSpacing"/>
              <w:jc w:val="center"/>
              <w:rPr>
                <w:rFonts w:ascii="Times New Roman" w:hAnsi="Times New Roman"/>
                <w:sz w:val="20"/>
                <w:szCs w:val="20"/>
                <w:lang w:val="sr-Cyrl-CS" w:eastAsia="sr-Cyrl-CS"/>
              </w:rPr>
            </w:pPr>
            <w:r w:rsidRPr="00DB0028">
              <w:rPr>
                <w:rFonts w:ascii="Times New Roman" w:hAnsi="Times New Roman"/>
                <w:sz w:val="20"/>
                <w:szCs w:val="20"/>
                <w:lang w:val="sr-Cyrl-CS" w:eastAsia="sr-Cyrl-CS"/>
              </w:rPr>
              <w:t>део опреме је набављен преко пројекта</w:t>
            </w:r>
          </w:p>
          <w:p w:rsidR="00EB05A2" w:rsidRPr="00DB0028" w:rsidRDefault="00EB05A2" w:rsidP="00802CB0">
            <w:pPr>
              <w:pStyle w:val="NoSpacing"/>
              <w:jc w:val="center"/>
              <w:rPr>
                <w:rFonts w:ascii="Times New Roman" w:hAnsi="Times New Roman"/>
                <w:bCs/>
                <w:sz w:val="20"/>
                <w:szCs w:val="20"/>
                <w:lang w:eastAsia="sr-Cyrl-CS"/>
              </w:rPr>
            </w:pPr>
            <w:r w:rsidRPr="00DB0028">
              <w:rPr>
                <w:rFonts w:ascii="Times New Roman" w:hAnsi="Times New Roman"/>
                <w:bCs/>
                <w:sz w:val="20"/>
                <w:szCs w:val="20"/>
                <w:lang w:val="sr-Cyrl-CS" w:eastAsia="sr-Cyrl-CS"/>
              </w:rPr>
              <w:t>ИПА 2010</w:t>
            </w:r>
          </w:p>
          <w:p w:rsidR="00EB05A2" w:rsidRPr="00DB0028" w:rsidRDefault="00EB05A2" w:rsidP="00802CB0">
            <w:pPr>
              <w:pStyle w:val="NoSpacing"/>
              <w:jc w:val="center"/>
              <w:rPr>
                <w:rFonts w:ascii="Times New Roman" w:hAnsi="Times New Roman"/>
                <w:sz w:val="20"/>
                <w:szCs w:val="20"/>
                <w:lang w:val="sr-Cyrl-CS" w:eastAsia="sr-Cyrl-CS"/>
              </w:rPr>
            </w:pPr>
            <w:r w:rsidRPr="00DB0028">
              <w:rPr>
                <w:rFonts w:ascii="Times New Roman" w:hAnsi="Times New Roman"/>
                <w:sz w:val="20"/>
                <w:szCs w:val="20"/>
                <w:lang w:val="sr-Cyrl-CS" w:eastAsia="sr-Cyrl-CS"/>
              </w:rPr>
              <w:t>Успостављање ефикасног система за спречавање и сузбијање илегалних миграција на територији Републике Србије</w:t>
            </w:r>
            <w:r w:rsidRPr="00DB0028">
              <w:rPr>
                <w:rFonts w:ascii="Times New Roman" w:hAnsi="Times New Roman"/>
                <w:sz w:val="20"/>
                <w:szCs w:val="20"/>
                <w:lang w:val="sr-Cyrl-CS" w:eastAsia="sr-Cyrl-CS"/>
              </w:rPr>
              <w:br/>
            </w:r>
          </w:p>
          <w:p w:rsidR="00126481" w:rsidRPr="00DB0028" w:rsidRDefault="00EB05A2" w:rsidP="00802CB0">
            <w:pPr>
              <w:pStyle w:val="NoSpacing"/>
              <w:jc w:val="center"/>
              <w:rPr>
                <w:rFonts w:ascii="Times New Roman" w:hAnsi="Times New Roman"/>
                <w:bCs/>
                <w:sz w:val="20"/>
                <w:szCs w:val="20"/>
                <w:lang w:val="sr-Cyrl-CS" w:eastAsia="sr-Cyrl-CS"/>
              </w:rPr>
            </w:pPr>
            <w:r w:rsidRPr="00DB0028">
              <w:rPr>
                <w:rFonts w:ascii="Times New Roman" w:hAnsi="Times New Roman"/>
                <w:sz w:val="20"/>
                <w:szCs w:val="20"/>
                <w:lang w:eastAsia="bs-Latn-BA"/>
              </w:rPr>
              <w:t>Буџет Министасртва унутрашњих послова 60.000.000 динара у 2020. години - набавка различите врсте специјализованих софтвера</w:t>
            </w:r>
          </w:p>
          <w:p w:rsidR="00126481" w:rsidRPr="00802CB0" w:rsidRDefault="00126481" w:rsidP="00802CB0">
            <w:pPr>
              <w:pStyle w:val="NoSpacing"/>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eastAsia="bs-Latn-BA"/>
              </w:rPr>
              <w:t>Набављена опрема и</w:t>
            </w:r>
            <w:r w:rsidRPr="00802CB0">
              <w:rPr>
                <w:rFonts w:ascii="Times New Roman" w:hAnsi="Times New Roman"/>
                <w:sz w:val="20"/>
                <w:szCs w:val="20"/>
                <w:lang w:val="sr-Cyrl-CS" w:eastAsia="bs-Latn-BA"/>
              </w:rPr>
              <w:t xml:space="preserve"> унапређен</w:t>
            </w:r>
            <w:r w:rsidRPr="00802CB0">
              <w:rPr>
                <w:rFonts w:ascii="Times New Roman" w:hAnsi="Times New Roman"/>
                <w:sz w:val="20"/>
                <w:szCs w:val="20"/>
                <w:lang w:eastAsia="bs-Latn-BA"/>
              </w:rPr>
              <w:t xml:space="preserve"> ИТ систем</w:t>
            </w:r>
          </w:p>
          <w:p w:rsidR="00126481" w:rsidRPr="00802CB0" w:rsidRDefault="00126481" w:rsidP="00802CB0">
            <w:pPr>
              <w:pStyle w:val="NoSpacing"/>
              <w:jc w:val="center"/>
              <w:rPr>
                <w:rFonts w:ascii="Times New Roman" w:hAnsi="Times New Roman"/>
                <w:sz w:val="20"/>
                <w:szCs w:val="20"/>
                <w:lang w:val="sr-Cyrl-CS" w:eastAsia="bs-Latn-BA"/>
              </w:rPr>
            </w:pP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Континуирано </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3.1.5</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Даља надоградња и унапређење ИТ инфраструктуре (</w:t>
            </w:r>
            <w:r w:rsidRPr="00802CB0">
              <w:rPr>
                <w:rFonts w:ascii="Times New Roman" w:hAnsi="Times New Roman"/>
                <w:bCs/>
                <w:sz w:val="20"/>
                <w:szCs w:val="20"/>
                <w:lang w:val="sr-Cyrl-CS"/>
              </w:rPr>
              <w:t>Е</w:t>
            </w:r>
            <w:r w:rsidRPr="00802CB0">
              <w:rPr>
                <w:rFonts w:ascii="Times New Roman" w:hAnsi="Times New Roman"/>
                <w:bCs/>
                <w:sz w:val="20"/>
                <w:szCs w:val="20"/>
              </w:rPr>
              <w:t>URODAC)</w:t>
            </w:r>
          </w:p>
          <w:p w:rsidR="00126481" w:rsidRPr="00802CB0" w:rsidRDefault="00126481" w:rsidP="00802CB0">
            <w:pPr>
              <w:pStyle w:val="NoSpacing"/>
              <w:jc w:val="center"/>
              <w:rPr>
                <w:rFonts w:ascii="Times New Roman" w:hAnsi="Times New Roman"/>
                <w:bCs/>
                <w:sz w:val="20"/>
                <w:szCs w:val="20"/>
              </w:rPr>
            </w:pPr>
          </w:p>
        </w:tc>
        <w:tc>
          <w:tcPr>
            <w:tcW w:w="2430" w:type="dxa"/>
            <w:vAlign w:val="center"/>
          </w:tcPr>
          <w:p w:rsidR="00126481" w:rsidRPr="00802CB0" w:rsidRDefault="00126481" w:rsidP="00802CB0">
            <w:pPr>
              <w:pStyle w:val="NoSpacing"/>
              <w:ind w:right="-59"/>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p>
          <w:p w:rsidR="00126481" w:rsidRPr="00802CB0" w:rsidRDefault="00126481" w:rsidP="00802CB0">
            <w:pPr>
              <w:pStyle w:val="NoSpacing"/>
              <w:ind w:right="-59"/>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p w:rsidR="00126481" w:rsidRPr="00802CB0" w:rsidRDefault="00126481" w:rsidP="00802CB0">
            <w:pPr>
              <w:pStyle w:val="NoSpacing"/>
              <w:ind w:right="-59"/>
              <w:jc w:val="center"/>
              <w:rPr>
                <w:rFonts w:ascii="Times New Roman" w:hAnsi="Times New Roman"/>
                <w:bCs/>
                <w:sz w:val="20"/>
                <w:szCs w:val="20"/>
                <w:lang w:eastAsia="bs-Latn-BA"/>
              </w:rPr>
            </w:pPr>
            <w:r w:rsidRPr="00802CB0">
              <w:rPr>
                <w:rFonts w:ascii="Times New Roman" w:hAnsi="Times New Roman"/>
                <w:sz w:val="20"/>
                <w:szCs w:val="20"/>
                <w:lang w:eastAsia="bs-Latn-BA"/>
              </w:rPr>
              <w:t>Сектор за аналитику, телекомуникације и ин</w:t>
            </w:r>
            <w:r w:rsidRPr="00802CB0">
              <w:rPr>
                <w:rFonts w:ascii="Times New Roman" w:hAnsi="Times New Roman"/>
                <w:sz w:val="20"/>
                <w:szCs w:val="20"/>
                <w:lang w:val="sr-Cyrl-CS" w:eastAsia="bs-Latn-BA"/>
              </w:rPr>
              <w:t>ф</w:t>
            </w:r>
            <w:r w:rsidRPr="00802CB0">
              <w:rPr>
                <w:rFonts w:ascii="Times New Roman" w:hAnsi="Times New Roman"/>
                <w:sz w:val="20"/>
                <w:szCs w:val="20"/>
                <w:lang w:eastAsia="bs-Latn-BA"/>
              </w:rPr>
              <w:t>ормационе технологије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Style w:val="A4"/>
                <w:rFonts w:ascii="Times New Roman" w:hAnsi="Times New Roman"/>
                <w:sz w:val="20"/>
                <w:szCs w:val="20"/>
              </w:rPr>
              <w:t>Спровести процену административних и информатичко-комуникационих капацитета и потреба за обуком техничког особља и запослених који се баве активностима везаним за азил и који ће користити EURODAC систем, како би се створили неопходни предуслови за електронску размену података путем система EURODAC и ради спровођења Даблинске уредбе</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val="sr-Cyrl-CS" w:eastAsia="sr-Cyrl-CS"/>
              </w:rPr>
              <w:t>ВЕЗА: АП за 24, потпоглавље Азил:</w:t>
            </w:r>
          </w:p>
          <w:p w:rsidR="00126481" w:rsidRPr="00802CB0" w:rsidRDefault="00126481" w:rsidP="00802CB0">
            <w:pPr>
              <w:pStyle w:val="NoSpacing"/>
              <w:jc w:val="center"/>
              <w:rPr>
                <w:rFonts w:ascii="Times New Roman" w:hAnsi="Times New Roman"/>
                <w:sz w:val="20"/>
                <w:szCs w:val="20"/>
                <w:lang w:val="sr-Cyrl-CS" w:eastAsia="sr-Cyrl-CS"/>
              </w:rPr>
            </w:pPr>
          </w:p>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val="sr-Cyrl-CS" w:eastAsia="sr-Cyrl-CS"/>
              </w:rPr>
              <w:t xml:space="preserve">ИПА 2016 Секторска буџетска подршка - комплементарна помоћ. твининг  - „Подршка припреми за учешће у EUROSUR мрежи и EURODAC систему” </w:t>
            </w:r>
          </w:p>
          <w:p w:rsidR="00126481" w:rsidRPr="00802CB0" w:rsidRDefault="00126481" w:rsidP="00802CB0">
            <w:pPr>
              <w:pStyle w:val="NoSpacing"/>
              <w:jc w:val="center"/>
              <w:rPr>
                <w:rFonts w:ascii="Times New Roman" w:hAnsi="Times New Roman"/>
                <w:sz w:val="20"/>
                <w:szCs w:val="20"/>
                <w:lang w:val="sr-Cyrl-CS" w:eastAsia="sr-Cyrl-CS"/>
              </w:rPr>
            </w:pPr>
            <w:r w:rsidRPr="00802CB0">
              <w:rPr>
                <w:rFonts w:ascii="Times New Roman" w:hAnsi="Times New Roman"/>
                <w:sz w:val="20"/>
                <w:szCs w:val="20"/>
                <w:lang w:val="sr-Cyrl-CS" w:eastAsia="sr-Cyrl-CS"/>
              </w:rPr>
              <w:t>Потребна средства</w:t>
            </w:r>
          </w:p>
          <w:p w:rsidR="00126481" w:rsidRPr="00802CB0" w:rsidRDefault="00126481" w:rsidP="00802CB0">
            <w:pPr>
              <w:pStyle w:val="NoSpacing"/>
              <w:jc w:val="center"/>
              <w:rPr>
                <w:rFonts w:ascii="Times New Roman" w:hAnsi="Times New Roman"/>
                <w:sz w:val="20"/>
                <w:szCs w:val="20"/>
                <w:lang w:val="bs-Latn-BA" w:eastAsia="bs-Latn-BA"/>
              </w:rPr>
            </w:pPr>
            <w:r w:rsidRPr="00802CB0">
              <w:rPr>
                <w:rFonts w:ascii="Times New Roman" w:hAnsi="Times New Roman"/>
                <w:sz w:val="20"/>
                <w:szCs w:val="20"/>
                <w:lang w:val="sr-Cyrl-CS" w:eastAsia="sr-Cyrl-CS"/>
              </w:rPr>
              <w:t>1.000.000,00 Евра</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Спровдена процена и израђена анализа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eastAsia="bs-Latn-BA"/>
              </w:rPr>
              <w:t>Континуирано IV кваратал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3.1.6</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Спровођење Плана реаговања у случају повећаног прилива миграната</w:t>
            </w:r>
          </w:p>
        </w:tc>
        <w:tc>
          <w:tcPr>
            <w:tcW w:w="2430" w:type="dxa"/>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bCs/>
                <w:sz w:val="20"/>
                <w:szCs w:val="20"/>
                <w:lang w:eastAsia="bs-Latn-BA"/>
              </w:rPr>
              <w:t xml:space="preserve">Комесаријат за избеглице и миграције </w:t>
            </w:r>
          </w:p>
          <w:p w:rsidR="00126481" w:rsidRPr="00802CB0" w:rsidRDefault="00126481" w:rsidP="00802CB0">
            <w:pPr>
              <w:pStyle w:val="NoSpacing"/>
              <w:jc w:val="center"/>
              <w:rPr>
                <w:rFonts w:ascii="Times New Roman" w:hAnsi="Times New Roman"/>
                <w:bCs/>
                <w:sz w:val="20"/>
                <w:szCs w:val="20"/>
                <w:lang w:eastAsia="bs-Latn-BA"/>
              </w:rPr>
            </w:pPr>
          </w:p>
        </w:tc>
        <w:tc>
          <w:tcPr>
            <w:tcW w:w="2033" w:type="dxa"/>
            <w:vAlign w:val="center"/>
          </w:tcPr>
          <w:p w:rsidR="00126481" w:rsidRPr="00802CB0" w:rsidRDefault="00126481" w:rsidP="00802CB0">
            <w:pPr>
              <w:pStyle w:val="NoSpacing"/>
              <w:jc w:val="center"/>
              <w:rPr>
                <w:rFonts w:ascii="Times New Roman" w:hAnsi="Times New Roman"/>
                <w:sz w:val="20"/>
                <w:szCs w:val="20"/>
                <w:lang w:val="sr-Cyrl-CS"/>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Осигурање капацитета за непредвиђене хитне случајеве (масовни прилив миграната)</w:t>
            </w:r>
          </w:p>
        </w:tc>
        <w:tc>
          <w:tcPr>
            <w:tcW w:w="2443" w:type="dxa"/>
            <w:gridSpan w:val="2"/>
            <w:vAlign w:val="center"/>
          </w:tcPr>
          <w:p w:rsidR="00126481" w:rsidRPr="00DB0028" w:rsidRDefault="006A0E22" w:rsidP="00802CB0">
            <w:pPr>
              <w:pStyle w:val="NoSpacing"/>
              <w:jc w:val="center"/>
              <w:rPr>
                <w:rFonts w:ascii="Times New Roman" w:hAnsi="Times New Roman"/>
                <w:sz w:val="20"/>
                <w:szCs w:val="20"/>
                <w:lang w:val="sr-Cyrl-CS" w:eastAsia="bs-Latn-BA"/>
              </w:rPr>
            </w:pPr>
            <w:r w:rsidRPr="00DB0028">
              <w:rPr>
                <w:rFonts w:ascii="Times New Roman" w:hAnsi="Times New Roman"/>
                <w:sz w:val="20"/>
                <w:szCs w:val="20"/>
              </w:rPr>
              <w:t>Нема трошкова - запослени раде у оквиру редовних радних активности</w:t>
            </w:r>
          </w:p>
        </w:tc>
        <w:tc>
          <w:tcPr>
            <w:tcW w:w="2182" w:type="dxa"/>
            <w:gridSpan w:val="2"/>
            <w:vAlign w:val="center"/>
          </w:tcPr>
          <w:p w:rsidR="00126481" w:rsidRPr="00802CB0" w:rsidRDefault="00126481" w:rsidP="004A06C2">
            <w:pPr>
              <w:pStyle w:val="NoSpacing"/>
              <w:rPr>
                <w:rFonts w:ascii="Times New Roman" w:hAnsi="Times New Roman"/>
                <w:sz w:val="20"/>
                <w:szCs w:val="20"/>
                <w:lang w:val="sr-Cyrl-CS" w:eastAsia="bs-Latn-BA"/>
              </w:rPr>
            </w:pPr>
            <w:r w:rsidRPr="00802CB0">
              <w:rPr>
                <w:rFonts w:ascii="Times New Roman" w:hAnsi="Times New Roman"/>
                <w:sz w:val="20"/>
                <w:szCs w:val="20"/>
                <w:lang w:val="sr-Cyrl-CS" w:eastAsia="bs-Latn-BA"/>
              </w:rPr>
              <w:t>Обезбеђени капацитети који се у кратком року могу ангажовати у случају масовног прилива миграната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3.1.7</w:t>
            </w:r>
          </w:p>
        </w:tc>
        <w:tc>
          <w:tcPr>
            <w:tcW w:w="1926" w:type="dxa"/>
            <w:vAlign w:val="center"/>
          </w:tcPr>
          <w:p w:rsidR="00126481" w:rsidRPr="00802CB0" w:rsidRDefault="00F22680" w:rsidP="004A06C2">
            <w:pPr>
              <w:pStyle w:val="NoSpacing"/>
              <w:rPr>
                <w:rFonts w:ascii="Times New Roman" w:hAnsi="Times New Roman"/>
                <w:bCs/>
                <w:sz w:val="20"/>
                <w:szCs w:val="20"/>
              </w:rPr>
            </w:pPr>
            <w:r w:rsidRPr="00802CB0">
              <w:rPr>
                <w:rFonts w:ascii="Times New Roman" w:hAnsi="Times New Roman"/>
                <w:bCs/>
                <w:sz w:val="20"/>
                <w:szCs w:val="20"/>
              </w:rPr>
              <w:t>Спровођење Плана реаговања у случају повећаног прилива миграната</w:t>
            </w:r>
          </w:p>
        </w:tc>
        <w:tc>
          <w:tcPr>
            <w:tcW w:w="2430" w:type="dxa"/>
            <w:vAlign w:val="center"/>
          </w:tcPr>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 xml:space="preserve">Комесаријат за избеглице и миграције </w:t>
            </w:r>
          </w:p>
          <w:p w:rsidR="00126481" w:rsidRPr="00802CB0" w:rsidRDefault="00126481" w:rsidP="00802CB0">
            <w:pPr>
              <w:pStyle w:val="NoSpacing"/>
              <w:jc w:val="center"/>
              <w:rPr>
                <w:rFonts w:ascii="Times New Roman" w:hAnsi="Times New Roman"/>
                <w:bCs/>
                <w:sz w:val="20"/>
                <w:szCs w:val="20"/>
                <w:lang w:eastAsia="bs-Latn-BA"/>
              </w:rPr>
            </w:pPr>
          </w:p>
          <w:p w:rsidR="00126481" w:rsidRPr="00802CB0" w:rsidRDefault="00126481" w:rsidP="00802CB0">
            <w:pPr>
              <w:pStyle w:val="NoSpacing"/>
              <w:jc w:val="center"/>
              <w:rPr>
                <w:rFonts w:ascii="Times New Roman" w:hAnsi="Times New Roman"/>
                <w:bCs/>
                <w:sz w:val="20"/>
                <w:szCs w:val="20"/>
                <w:lang w:val="sr-Cyrl-CS" w:eastAsia="bs-Latn-BA"/>
              </w:rPr>
            </w:pPr>
            <w:r w:rsidRPr="00802CB0">
              <w:rPr>
                <w:rFonts w:ascii="Times New Roman" w:hAnsi="Times New Roman"/>
                <w:bCs/>
                <w:sz w:val="20"/>
                <w:szCs w:val="20"/>
                <w:lang w:val="sr-Cyrl-CS" w:eastAsia="bs-Latn-BA"/>
              </w:rPr>
              <w:t>Министарство унутрашњих послова</w:t>
            </w:r>
          </w:p>
          <w:p w:rsidR="00126481" w:rsidRPr="00802CB0" w:rsidRDefault="00126481" w:rsidP="00802CB0">
            <w:pPr>
              <w:pStyle w:val="NoSpacing"/>
              <w:jc w:val="center"/>
              <w:rPr>
                <w:rFonts w:ascii="Times New Roman" w:hAnsi="Times New Roman"/>
                <w:bCs/>
                <w:sz w:val="20"/>
                <w:szCs w:val="20"/>
                <w:lang w:val="sr-Cyrl-CS" w:eastAsia="bs-Latn-BA"/>
              </w:rPr>
            </w:pPr>
          </w:p>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val="bs-Latn-BA" w:eastAsia="bs-Latn-BA"/>
              </w:rPr>
              <w:t>M</w:t>
            </w:r>
            <w:r w:rsidRPr="00802CB0">
              <w:rPr>
                <w:rFonts w:ascii="Times New Roman" w:hAnsi="Times New Roman"/>
                <w:bCs/>
                <w:sz w:val="20"/>
                <w:szCs w:val="20"/>
                <w:lang w:eastAsia="bs-Latn-BA"/>
              </w:rPr>
              <w:t>инистарство здравља</w:t>
            </w:r>
          </w:p>
          <w:p w:rsidR="00126481" w:rsidRPr="00802CB0" w:rsidRDefault="00126481" w:rsidP="00802CB0">
            <w:pPr>
              <w:pStyle w:val="NoSpacing"/>
              <w:jc w:val="center"/>
              <w:rPr>
                <w:rFonts w:ascii="Times New Roman" w:hAnsi="Times New Roman"/>
                <w:bCs/>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bCs/>
                <w:sz w:val="20"/>
                <w:szCs w:val="20"/>
                <w:lang w:val="bs-Latn-BA" w:eastAsia="bs-Latn-BA"/>
              </w:rPr>
              <w:t>M</w:t>
            </w:r>
            <w:r w:rsidRPr="00802CB0">
              <w:rPr>
                <w:rFonts w:ascii="Times New Roman" w:hAnsi="Times New Roman"/>
                <w:bCs/>
                <w:sz w:val="20"/>
                <w:szCs w:val="20"/>
                <w:lang w:eastAsia="bs-Latn-BA"/>
              </w:rPr>
              <w:t>инистарство за рад</w:t>
            </w:r>
            <w:r w:rsidRPr="00802CB0">
              <w:rPr>
                <w:rFonts w:ascii="Times New Roman" w:hAnsi="Times New Roman"/>
                <w:bCs/>
                <w:sz w:val="20"/>
                <w:szCs w:val="20"/>
                <w:lang w:val="bs-Latn-BA" w:eastAsia="bs-Latn-BA"/>
              </w:rPr>
              <w:t xml:space="preserve">, </w:t>
            </w:r>
            <w:r w:rsidRPr="00802CB0">
              <w:rPr>
                <w:rFonts w:ascii="Times New Roman" w:hAnsi="Times New Roman"/>
                <w:bCs/>
                <w:sz w:val="20"/>
                <w:szCs w:val="20"/>
                <w:lang w:eastAsia="bs-Latn-BA"/>
              </w:rPr>
              <w:t>запошљавање</w:t>
            </w:r>
            <w:r w:rsidRPr="00802CB0">
              <w:rPr>
                <w:rFonts w:ascii="Times New Roman" w:hAnsi="Times New Roman"/>
                <w:bCs/>
                <w:sz w:val="20"/>
                <w:szCs w:val="20"/>
                <w:lang w:val="bs-Latn-BA" w:eastAsia="bs-Latn-BA"/>
              </w:rPr>
              <w:t xml:space="preserve">, </w:t>
            </w:r>
            <w:r w:rsidRPr="00802CB0">
              <w:rPr>
                <w:rFonts w:ascii="Times New Roman" w:hAnsi="Times New Roman"/>
                <w:bCs/>
                <w:sz w:val="20"/>
                <w:szCs w:val="20"/>
                <w:lang w:eastAsia="bs-Latn-BA"/>
              </w:rPr>
              <w:t>борачка и социјална питања</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Министарство просвете, науке и технолошког развоја</w:t>
            </w:r>
          </w:p>
          <w:p w:rsidR="00126481" w:rsidRPr="00802CB0" w:rsidRDefault="00126481" w:rsidP="00802CB0">
            <w:pPr>
              <w:pStyle w:val="NoSpacing"/>
              <w:jc w:val="center"/>
              <w:rPr>
                <w:rFonts w:ascii="Times New Roman" w:hAnsi="Times New Roman"/>
                <w:bCs/>
                <w:sz w:val="20"/>
                <w:szCs w:val="20"/>
                <w:lang w:val="sr-Cyrl-CS" w:eastAsia="bs-Latn-BA"/>
              </w:rPr>
            </w:pPr>
          </w:p>
          <w:p w:rsidR="00126481" w:rsidRPr="00802CB0" w:rsidRDefault="00126481" w:rsidP="00802CB0">
            <w:pPr>
              <w:pStyle w:val="NoSpacing"/>
              <w:jc w:val="center"/>
              <w:rPr>
                <w:rFonts w:ascii="Times New Roman" w:hAnsi="Times New Roman"/>
                <w:bCs/>
                <w:sz w:val="20"/>
                <w:szCs w:val="20"/>
                <w:lang w:val="sr-Cyrl-CS" w:eastAsia="bs-Latn-BA"/>
              </w:rPr>
            </w:pPr>
          </w:p>
        </w:tc>
        <w:tc>
          <w:tcPr>
            <w:tcW w:w="2033" w:type="dxa"/>
            <w:vAlign w:val="center"/>
          </w:tcPr>
          <w:p w:rsidR="00126481" w:rsidRPr="00802CB0" w:rsidRDefault="00F22680" w:rsidP="00802CB0">
            <w:pPr>
              <w:pStyle w:val="NoSpacing"/>
              <w:jc w:val="center"/>
              <w:rPr>
                <w:rFonts w:ascii="Times New Roman" w:hAnsi="Times New Roman"/>
                <w:sz w:val="20"/>
                <w:szCs w:val="20"/>
              </w:rPr>
            </w:pPr>
            <w:r w:rsidRPr="00802CB0">
              <w:rPr>
                <w:rFonts w:ascii="Times New Roman" w:hAnsi="Times New Roman"/>
                <w:bCs/>
                <w:sz w:val="20"/>
                <w:szCs w:val="20"/>
              </w:rPr>
              <w:t>Редовно ажурирање Плана реаговања у случају повећаног броја миграната , уз учешће свих надлежних институција</w:t>
            </w:r>
          </w:p>
        </w:tc>
        <w:tc>
          <w:tcPr>
            <w:tcW w:w="2443" w:type="dxa"/>
            <w:gridSpan w:val="2"/>
            <w:vAlign w:val="center"/>
          </w:tcPr>
          <w:p w:rsidR="00126481" w:rsidRPr="00DB0028" w:rsidRDefault="006A0E22" w:rsidP="00802CB0">
            <w:pPr>
              <w:pStyle w:val="NoSpacing"/>
              <w:jc w:val="center"/>
              <w:rPr>
                <w:rFonts w:ascii="Times New Roman" w:hAnsi="Times New Roman"/>
                <w:sz w:val="20"/>
                <w:szCs w:val="20"/>
                <w:lang w:eastAsia="bs-Latn-BA"/>
              </w:rPr>
            </w:pPr>
            <w:r w:rsidRPr="00DB0028">
              <w:rPr>
                <w:rFonts w:ascii="Times New Roman" w:hAnsi="Times New Roman"/>
                <w:sz w:val="20"/>
                <w:szCs w:val="20"/>
              </w:rPr>
              <w:t>Нема трошкова - запослени раде у оквиру редовних радних активности</w:t>
            </w:r>
          </w:p>
        </w:tc>
        <w:tc>
          <w:tcPr>
            <w:tcW w:w="2182" w:type="dxa"/>
            <w:gridSpan w:val="2"/>
            <w:vAlign w:val="center"/>
          </w:tcPr>
          <w:p w:rsidR="00126481" w:rsidRPr="00802CB0" w:rsidRDefault="00126481" w:rsidP="004A06C2">
            <w:pPr>
              <w:pStyle w:val="NoSpacing"/>
              <w:rPr>
                <w:rFonts w:ascii="Times New Roman" w:hAnsi="Times New Roman"/>
                <w:sz w:val="20"/>
                <w:szCs w:val="20"/>
                <w:lang w:val="sr-Cyrl-CS" w:eastAsia="bs-Latn-BA"/>
              </w:rPr>
            </w:pPr>
            <w:r w:rsidRPr="00802CB0">
              <w:rPr>
                <w:rFonts w:ascii="Times New Roman" w:hAnsi="Times New Roman"/>
                <w:sz w:val="20"/>
                <w:szCs w:val="20"/>
                <w:lang w:val="sr-Cyrl-CS" w:eastAsia="bs-Latn-BA"/>
              </w:rPr>
              <w:t>Ажуриран План реаговања у случају повећаног броја миграната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3.1.8</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Обезбедити додатне смештајне капацитете у прихватилишту за странце</w:t>
            </w:r>
          </w:p>
        </w:tc>
        <w:tc>
          <w:tcPr>
            <w:tcW w:w="2430" w:type="dxa"/>
            <w:vAlign w:val="center"/>
          </w:tcPr>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lang w:val="bs-Latn-BA" w:eastAsia="bs-Latn-BA"/>
              </w:rPr>
            </w:pPr>
            <w:r w:rsidRPr="00802CB0">
              <w:rPr>
                <w:rFonts w:ascii="Times New Roman" w:hAnsi="Times New Roman"/>
                <w:sz w:val="20"/>
                <w:szCs w:val="20"/>
              </w:rPr>
              <w:t>Ојачани материјални и технички капацитети / додатни смештајни капацитети у прихватилиштима за странце у Падинској скели, Пландишту и Димитровграду.</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В</w:t>
            </w:r>
            <w:r w:rsidRPr="00802CB0">
              <w:rPr>
                <w:rFonts w:ascii="Times New Roman" w:hAnsi="Times New Roman"/>
                <w:sz w:val="20"/>
                <w:szCs w:val="20"/>
                <w:lang w:val="bs-Latn-BA" w:eastAsia="bs-Latn-BA"/>
              </w:rPr>
              <w:t>еза</w:t>
            </w:r>
            <w:r w:rsidRPr="00802CB0">
              <w:rPr>
                <w:rFonts w:ascii="Times New Roman" w:hAnsi="Times New Roman"/>
                <w:sz w:val="20"/>
                <w:szCs w:val="20"/>
                <w:lang w:eastAsia="bs-Latn-BA"/>
              </w:rPr>
              <w:t>:</w:t>
            </w:r>
            <w:r w:rsidRPr="00802CB0">
              <w:rPr>
                <w:rFonts w:ascii="Times New Roman" w:hAnsi="Times New Roman"/>
                <w:sz w:val="20"/>
                <w:szCs w:val="20"/>
                <w:lang w:val="sr-Cyrl-CS" w:eastAsia="bs-Latn-BA"/>
              </w:rPr>
              <w:t xml:space="preserve">АП за 24, потпоглавље Миграције </w:t>
            </w:r>
          </w:p>
          <w:p w:rsidR="00126481" w:rsidRPr="00802CB0" w:rsidRDefault="00126481" w:rsidP="00802CB0">
            <w:pPr>
              <w:pStyle w:val="NoSpacing"/>
              <w:jc w:val="center"/>
              <w:rPr>
                <w:rFonts w:ascii="Times New Roman" w:hAnsi="Times New Roman"/>
                <w:sz w:val="20"/>
                <w:szCs w:val="20"/>
                <w:lang w:eastAsia="bs-Latn-BA"/>
              </w:rPr>
            </w:pP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bCs/>
                <w:sz w:val="20"/>
                <w:szCs w:val="20"/>
                <w:lang w:val="bs-Latn-BA" w:eastAsia="bs-Latn-BA"/>
              </w:rPr>
              <w:t xml:space="preserve">Регионални поверилачки фонд Европске уније у одговору на мигрантску кризу - МАДАД - СДЦ "Подршка управљању миграцијама у </w:t>
            </w:r>
            <w:r w:rsidRPr="00802CB0">
              <w:rPr>
                <w:rFonts w:ascii="Times New Roman" w:hAnsi="Times New Roman"/>
                <w:bCs/>
                <w:sz w:val="20"/>
                <w:szCs w:val="20"/>
                <w:lang w:eastAsia="bs-Latn-BA"/>
              </w:rPr>
              <w:t xml:space="preserve">Републици </w:t>
            </w:r>
            <w:r w:rsidRPr="00802CB0">
              <w:rPr>
                <w:rFonts w:ascii="Times New Roman" w:hAnsi="Times New Roman"/>
                <w:bCs/>
                <w:sz w:val="20"/>
                <w:szCs w:val="20"/>
                <w:lang w:val="bs-Latn-BA" w:eastAsia="bs-Latn-BA"/>
              </w:rPr>
              <w:t xml:space="preserve">Србији 2016-2019динара </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Проширени капацитети за</w:t>
            </w:r>
            <w:r w:rsidRPr="00802CB0">
              <w:rPr>
                <w:rFonts w:ascii="Times New Roman" w:hAnsi="Times New Roman"/>
                <w:sz w:val="20"/>
                <w:szCs w:val="20"/>
                <w:lang w:val="sr-Cyrl-CS" w:eastAsia="bs-Latn-BA"/>
              </w:rPr>
              <w:t xml:space="preserve"> смештај </w:t>
            </w:r>
            <w:r w:rsidRPr="00802CB0">
              <w:rPr>
                <w:rFonts w:ascii="Times New Roman" w:hAnsi="Times New Roman"/>
                <w:sz w:val="20"/>
                <w:szCs w:val="20"/>
                <w:lang w:eastAsia="bs-Latn-BA"/>
              </w:rPr>
              <w:t>рањиве категорије миграната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3.1.9</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Успостављање система принудног</w:t>
            </w:r>
            <w:r w:rsidRPr="00802CB0">
              <w:rPr>
                <w:rFonts w:ascii="Times New Roman" w:hAnsi="Times New Roman"/>
                <w:bCs/>
                <w:color w:val="FF0000"/>
                <w:sz w:val="20"/>
                <w:szCs w:val="20"/>
              </w:rPr>
              <w:t xml:space="preserve"> </w:t>
            </w:r>
            <w:r w:rsidRPr="00802CB0">
              <w:rPr>
                <w:rFonts w:ascii="Times New Roman" w:hAnsi="Times New Roman"/>
                <w:bCs/>
                <w:sz w:val="20"/>
                <w:szCs w:val="20"/>
              </w:rPr>
              <w:t>повратка миграната</w:t>
            </w:r>
          </w:p>
        </w:tc>
        <w:tc>
          <w:tcPr>
            <w:tcW w:w="2430" w:type="dxa"/>
            <w:vAlign w:val="center"/>
          </w:tcPr>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r w:rsidRPr="00802CB0">
              <w:rPr>
                <w:rFonts w:ascii="Times New Roman" w:hAnsi="Times New Roman"/>
                <w:sz w:val="20"/>
                <w:szCs w:val="20"/>
                <w:lang w:eastAsia="bs-Latn-BA"/>
              </w:rPr>
              <w:t xml:space="preserve"> Управа за управне послове</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Јачање капацитета – креирање заједничких тимова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Обуке финансира агенција Фронтекс</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Број службеника који су прошли основну обуку агенције Фронтекс</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3.1.10</w:t>
            </w:r>
          </w:p>
        </w:tc>
        <w:tc>
          <w:tcPr>
            <w:tcW w:w="1926"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Успостављање система</w:t>
            </w:r>
            <w:r w:rsidRPr="00802CB0">
              <w:rPr>
                <w:rFonts w:ascii="Times New Roman" w:hAnsi="Times New Roman"/>
                <w:bCs/>
                <w:color w:val="FF0000"/>
                <w:sz w:val="20"/>
                <w:szCs w:val="20"/>
              </w:rPr>
              <w:t xml:space="preserve"> </w:t>
            </w:r>
            <w:r w:rsidRPr="00802CB0">
              <w:rPr>
                <w:rFonts w:ascii="Times New Roman" w:hAnsi="Times New Roman"/>
                <w:bCs/>
                <w:sz w:val="20"/>
                <w:szCs w:val="20"/>
              </w:rPr>
              <w:t>принудног повратка миграната</w:t>
            </w:r>
          </w:p>
        </w:tc>
        <w:tc>
          <w:tcPr>
            <w:tcW w:w="2430" w:type="dxa"/>
            <w:vAlign w:val="center"/>
          </w:tcPr>
          <w:p w:rsidR="00126481" w:rsidRPr="00802CB0" w:rsidRDefault="00126481" w:rsidP="00802CB0">
            <w:pPr>
              <w:pStyle w:val="NoSpacing"/>
              <w:jc w:val="center"/>
              <w:rPr>
                <w:rFonts w:ascii="Times New Roman" w:hAnsi="Times New Roman"/>
                <w:bCs/>
                <w:sz w:val="20"/>
                <w:szCs w:val="20"/>
                <w:lang w:eastAsia="bs-Latn-BA"/>
              </w:rPr>
            </w:pPr>
            <w:r w:rsidRPr="00802CB0">
              <w:rPr>
                <w:rFonts w:ascii="Times New Roman" w:hAnsi="Times New Roman"/>
                <w:bCs/>
                <w:sz w:val="20"/>
                <w:szCs w:val="20"/>
                <w:lang w:eastAsia="bs-Latn-BA"/>
              </w:rPr>
              <w:t>Mинистарство унутрашњих послова</w:t>
            </w:r>
          </w:p>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Управа за управне послове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Имплементација постојећих споразума о реадмисији и имплементационих протокола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ВЕЗА: АП за 24 потпоглавље Миграције</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rPr>
            </w:pPr>
          </w:p>
          <w:p w:rsidR="00126481" w:rsidRPr="00802CB0" w:rsidRDefault="00126481" w:rsidP="00802CB0">
            <w:pPr>
              <w:pStyle w:val="NoSpacing"/>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Број прихваћених лица по реадмисији</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pStyle w:val="NoSpacing"/>
              <w:jc w:val="center"/>
              <w:rPr>
                <w:rFonts w:ascii="Times New Roman" w:hAnsi="Times New Roman"/>
                <w:b/>
                <w:szCs w:val="24"/>
                <w:lang w:eastAsia="bs-Latn-BA"/>
              </w:rPr>
            </w:pPr>
            <w:r w:rsidRPr="00802CB0">
              <w:rPr>
                <w:rFonts w:ascii="Times New Roman" w:hAnsi="Times New Roman"/>
                <w:b/>
                <w:szCs w:val="24"/>
                <w:lang w:eastAsia="bs-Latn-BA"/>
              </w:rPr>
              <w:t>3.2 ГРАНИЧНА, ЦАРИНСКА И ИНСПЕКЦИЈСКА КОНТРОЛА</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3.2.1</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bCs/>
                <w:sz w:val="20"/>
                <w:szCs w:val="20"/>
              </w:rPr>
              <w:t>Предузимати мере заштите здравља грађана и животне средине</w:t>
            </w: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Министарство пољопривреде, шумарства и водопривреде -</w:t>
            </w: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sz w:val="20"/>
                <w:szCs w:val="20"/>
              </w:rPr>
              <w:t xml:space="preserve">Управа за заштиту биља, Управа за ветерину, </w:t>
            </w:r>
            <w:r w:rsidRPr="00802CB0">
              <w:rPr>
                <w:rFonts w:ascii="Times New Roman" w:hAnsi="Times New Roman"/>
                <w:bCs/>
                <w:sz w:val="20"/>
                <w:szCs w:val="20"/>
              </w:rPr>
              <w:t>Министарство финансија –</w:t>
            </w:r>
            <w:r w:rsidRPr="00802CB0">
              <w:rPr>
                <w:rFonts w:ascii="Times New Roman" w:hAnsi="Times New Roman"/>
                <w:sz w:val="20"/>
                <w:szCs w:val="20"/>
              </w:rPr>
              <w:t xml:space="preserve"> 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Ефикасна контрола, роба, биља и животиња уз прецизно дефинисање и разграничење улога и надлежности учесника у контроли</w:t>
            </w:r>
          </w:p>
        </w:tc>
        <w:tc>
          <w:tcPr>
            <w:tcW w:w="2443" w:type="dxa"/>
            <w:gridSpan w:val="2"/>
            <w:vAlign w:val="center"/>
          </w:tcPr>
          <w:p w:rsidR="006A0E22" w:rsidRPr="00DB0028" w:rsidRDefault="006A0E22" w:rsidP="006A0E22">
            <w:pPr>
              <w:pStyle w:val="NoSpacing"/>
              <w:jc w:val="center"/>
              <w:rPr>
                <w:rFonts w:ascii="Times New Roman" w:hAnsi="Times New Roman"/>
                <w:bCs/>
                <w:sz w:val="20"/>
                <w:szCs w:val="20"/>
                <w:lang w:val="sr-Cyrl-CS"/>
              </w:rPr>
            </w:pPr>
            <w:r w:rsidRPr="00DB0028">
              <w:rPr>
                <w:rFonts w:ascii="Times New Roman" w:hAnsi="Times New Roman"/>
                <w:bCs/>
                <w:sz w:val="20"/>
                <w:szCs w:val="20"/>
                <w:lang w:val="sr-Cyrl-CS"/>
              </w:rPr>
              <w:t>Буџет</w:t>
            </w:r>
            <w:r w:rsidRPr="00DB0028">
              <w:rPr>
                <w:rFonts w:ascii="Times New Roman" w:hAnsi="Times New Roman"/>
                <w:bCs/>
                <w:sz w:val="20"/>
                <w:szCs w:val="20"/>
              </w:rPr>
              <w:t xml:space="preserve"> </w:t>
            </w:r>
            <w:r w:rsidRPr="00DB0028">
              <w:rPr>
                <w:rFonts w:ascii="Times New Roman" w:hAnsi="Times New Roman"/>
                <w:bCs/>
                <w:sz w:val="20"/>
                <w:szCs w:val="20"/>
                <w:lang w:val="sr-Cyrl-RS"/>
              </w:rPr>
              <w:t xml:space="preserve">Министарства пољупривреде, шумарства и водопривреде </w:t>
            </w:r>
            <w:r w:rsidRPr="00DB0028">
              <w:rPr>
                <w:rFonts w:ascii="Times New Roman" w:hAnsi="Times New Roman"/>
                <w:bCs/>
                <w:sz w:val="20"/>
                <w:szCs w:val="20"/>
                <w:lang w:val="sr-Cyrl-CS"/>
              </w:rPr>
              <w:t xml:space="preserve">– Управе за заштиту биља износ од </w:t>
            </w:r>
          </w:p>
          <w:p w:rsidR="006A0E22" w:rsidRPr="00DB0028" w:rsidRDefault="006A0E22" w:rsidP="006A0E22">
            <w:pPr>
              <w:pStyle w:val="NoSpacing"/>
              <w:jc w:val="center"/>
              <w:rPr>
                <w:rFonts w:ascii="Times New Roman" w:hAnsi="Times New Roman"/>
                <w:sz w:val="20"/>
                <w:szCs w:val="20"/>
                <w:lang w:eastAsia="bs-Latn-BA"/>
              </w:rPr>
            </w:pPr>
            <w:r w:rsidRPr="00DB0028">
              <w:rPr>
                <w:rFonts w:ascii="Times New Roman" w:hAnsi="Times New Roman"/>
                <w:bCs/>
                <w:sz w:val="20"/>
                <w:szCs w:val="20"/>
                <w:lang w:val="sr-Cyrl-CS"/>
              </w:rPr>
              <w:t>169.298.000 динара</w:t>
            </w:r>
            <w:r w:rsidRPr="00DB0028">
              <w:rPr>
                <w:rFonts w:ascii="Times New Roman" w:hAnsi="Times New Roman"/>
                <w:sz w:val="20"/>
                <w:szCs w:val="20"/>
                <w:lang w:val="sr-Cyrl-CS"/>
              </w:rPr>
              <w:t xml:space="preserve"> за 2019. годину и</w:t>
            </w:r>
            <w:r w:rsidRPr="00DB0028">
              <w:rPr>
                <w:rFonts w:ascii="Times New Roman" w:hAnsi="Times New Roman"/>
                <w:sz w:val="20"/>
                <w:szCs w:val="20"/>
                <w:lang w:val="sr-Cyrl-CS"/>
              </w:rPr>
              <w:br/>
            </w:r>
            <w:r w:rsidRPr="00DB0028">
              <w:rPr>
                <w:rFonts w:ascii="Times New Roman" w:hAnsi="Times New Roman"/>
                <w:bCs/>
                <w:sz w:val="20"/>
                <w:szCs w:val="20"/>
                <w:lang w:val="sr-Cyrl-CS"/>
              </w:rPr>
              <w:t>169.298.000 динара</w:t>
            </w:r>
            <w:r w:rsidRPr="00DB0028">
              <w:rPr>
                <w:rFonts w:ascii="Times New Roman" w:hAnsi="Times New Roman"/>
                <w:sz w:val="20"/>
                <w:szCs w:val="20"/>
                <w:lang w:val="sr-Cyrl-CS"/>
              </w:rPr>
              <w:t xml:space="preserve"> за 2020. Годину</w:t>
            </w:r>
            <w:r w:rsidRPr="00DB0028">
              <w:rPr>
                <w:rFonts w:ascii="Times New Roman" w:hAnsi="Times New Roman"/>
                <w:sz w:val="20"/>
                <w:szCs w:val="20"/>
                <w:lang w:val="sr-Cyrl-CS"/>
              </w:rPr>
              <w:br/>
            </w:r>
            <w:r w:rsidRPr="00DB0028">
              <w:rPr>
                <w:rFonts w:ascii="Times New Roman" w:hAnsi="Times New Roman"/>
                <w:sz w:val="20"/>
                <w:szCs w:val="20"/>
                <w:lang w:val="sr-Cyrl-RS" w:eastAsia="bs-Latn-BA"/>
              </w:rPr>
              <w:t>Министарство финансија – Управа царина -нису потребна средства</w:t>
            </w:r>
            <w:r w:rsidRPr="00DB0028">
              <w:rPr>
                <w:rFonts w:ascii="Times New Roman" w:hAnsi="Times New Roman"/>
                <w:sz w:val="20"/>
                <w:szCs w:val="20"/>
                <w:lang w:eastAsia="bs-Latn-BA"/>
              </w:rPr>
              <w:t xml:space="preserve"> -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val="sr-Cyrl-CS"/>
              </w:rPr>
            </w:pP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спроведених контрола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IV кваратал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3.2.2</w:t>
            </w:r>
          </w:p>
        </w:tc>
        <w:tc>
          <w:tcPr>
            <w:tcW w:w="1926"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bCs/>
                <w:sz w:val="20"/>
                <w:szCs w:val="20"/>
              </w:rPr>
              <w:t>Предузимати мере заштите здравља грађана и животне средине</w:t>
            </w:r>
          </w:p>
        </w:tc>
        <w:tc>
          <w:tcPr>
            <w:tcW w:w="2430" w:type="dxa"/>
            <w:vAlign w:val="center"/>
          </w:tcPr>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bCs/>
                <w:sz w:val="20"/>
                <w:szCs w:val="20"/>
              </w:rPr>
              <w:t>Министарство пољопривреде, шумарства и водопривреде -</w:t>
            </w:r>
          </w:p>
          <w:p w:rsidR="00126481" w:rsidRPr="00802CB0" w:rsidRDefault="00126481" w:rsidP="00802CB0">
            <w:pPr>
              <w:pStyle w:val="NoSpacing"/>
              <w:jc w:val="center"/>
              <w:rPr>
                <w:rFonts w:ascii="Times New Roman" w:hAnsi="Times New Roman"/>
                <w:bCs/>
                <w:sz w:val="20"/>
                <w:szCs w:val="20"/>
              </w:rPr>
            </w:pPr>
            <w:r w:rsidRPr="00802CB0">
              <w:rPr>
                <w:rFonts w:ascii="Times New Roman" w:hAnsi="Times New Roman"/>
                <w:sz w:val="20"/>
                <w:szCs w:val="20"/>
              </w:rPr>
              <w:t xml:space="preserve">Управа за заштиту биља, Управа за ветерину, </w:t>
            </w:r>
            <w:r w:rsidRPr="00802CB0">
              <w:rPr>
                <w:rFonts w:ascii="Times New Roman" w:hAnsi="Times New Roman"/>
                <w:bCs/>
                <w:sz w:val="20"/>
                <w:szCs w:val="20"/>
              </w:rPr>
              <w:t>Министарство финансија –</w:t>
            </w:r>
            <w:r w:rsidRPr="00802CB0">
              <w:rPr>
                <w:rFonts w:ascii="Times New Roman" w:hAnsi="Times New Roman"/>
                <w:sz w:val="20"/>
                <w:szCs w:val="20"/>
              </w:rPr>
              <w:t xml:space="preserve"> 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Спровођење дубинских контрола</w:t>
            </w:r>
          </w:p>
        </w:tc>
        <w:tc>
          <w:tcPr>
            <w:tcW w:w="2443" w:type="dxa"/>
            <w:gridSpan w:val="2"/>
            <w:vAlign w:val="center"/>
          </w:tcPr>
          <w:p w:rsidR="006A0E22" w:rsidRPr="00DB0028" w:rsidRDefault="006A0E22" w:rsidP="006A0E22">
            <w:pPr>
              <w:pStyle w:val="NoSpacing"/>
              <w:jc w:val="center"/>
              <w:rPr>
                <w:rFonts w:ascii="Times New Roman" w:hAnsi="Times New Roman"/>
                <w:bCs/>
                <w:sz w:val="20"/>
                <w:szCs w:val="20"/>
                <w:lang w:val="sr-Cyrl-CS"/>
              </w:rPr>
            </w:pPr>
            <w:r w:rsidRPr="00DB0028">
              <w:rPr>
                <w:rFonts w:ascii="Times New Roman" w:hAnsi="Times New Roman"/>
                <w:bCs/>
                <w:sz w:val="20"/>
                <w:szCs w:val="20"/>
                <w:lang w:val="sr-Cyrl-CS"/>
              </w:rPr>
              <w:t>Буџет</w:t>
            </w:r>
            <w:r w:rsidRPr="00DB0028">
              <w:rPr>
                <w:rFonts w:ascii="Times New Roman" w:hAnsi="Times New Roman"/>
                <w:bCs/>
                <w:sz w:val="20"/>
                <w:szCs w:val="20"/>
              </w:rPr>
              <w:t xml:space="preserve"> </w:t>
            </w:r>
            <w:r w:rsidRPr="00DB0028">
              <w:rPr>
                <w:rFonts w:ascii="Times New Roman" w:hAnsi="Times New Roman"/>
                <w:bCs/>
                <w:sz w:val="20"/>
                <w:szCs w:val="20"/>
                <w:lang w:val="sr-Cyrl-RS"/>
              </w:rPr>
              <w:t xml:space="preserve">Министарства пољупривреде, шумарства и водопривреде </w:t>
            </w:r>
            <w:r w:rsidRPr="00DB0028">
              <w:rPr>
                <w:rFonts w:ascii="Times New Roman" w:hAnsi="Times New Roman"/>
                <w:bCs/>
                <w:sz w:val="20"/>
                <w:szCs w:val="20"/>
                <w:lang w:val="sr-Cyrl-CS"/>
              </w:rPr>
              <w:t xml:space="preserve">– Управе за заштиту биља износ од </w:t>
            </w:r>
          </w:p>
          <w:p w:rsidR="006A0E22" w:rsidRPr="00DB0028" w:rsidRDefault="006A0E22" w:rsidP="006A0E22">
            <w:pPr>
              <w:pStyle w:val="NoSpacing"/>
              <w:jc w:val="center"/>
              <w:rPr>
                <w:rFonts w:ascii="Times New Roman" w:hAnsi="Times New Roman"/>
                <w:sz w:val="20"/>
                <w:szCs w:val="20"/>
                <w:lang w:val="sr-Cyrl-RS"/>
              </w:rPr>
            </w:pPr>
            <w:r w:rsidRPr="00DB0028">
              <w:rPr>
                <w:rFonts w:ascii="Times New Roman" w:hAnsi="Times New Roman"/>
                <w:bCs/>
                <w:sz w:val="20"/>
                <w:szCs w:val="20"/>
                <w:lang w:val="sr-Cyrl-CS"/>
              </w:rPr>
              <w:t>169.298.000 динара</w:t>
            </w:r>
            <w:r w:rsidRPr="00DB0028">
              <w:rPr>
                <w:rFonts w:ascii="Times New Roman" w:hAnsi="Times New Roman"/>
                <w:sz w:val="20"/>
                <w:szCs w:val="20"/>
                <w:lang w:val="sr-Cyrl-CS"/>
              </w:rPr>
              <w:t xml:space="preserve"> за 2019. годину, </w:t>
            </w:r>
            <w:r w:rsidRPr="00DB0028">
              <w:rPr>
                <w:rFonts w:ascii="Times New Roman" w:hAnsi="Times New Roman"/>
                <w:bCs/>
                <w:sz w:val="20"/>
                <w:szCs w:val="20"/>
                <w:lang w:val="sr-Cyrl-CS"/>
              </w:rPr>
              <w:t>169.298.000 динара</w:t>
            </w:r>
            <w:r w:rsidRPr="00DB0028">
              <w:rPr>
                <w:rFonts w:ascii="Times New Roman" w:hAnsi="Times New Roman"/>
                <w:sz w:val="20"/>
                <w:szCs w:val="20"/>
                <w:lang w:val="sr-Cyrl-CS"/>
              </w:rPr>
              <w:t xml:space="preserve"> за 2020. годину</w:t>
            </w:r>
          </w:p>
          <w:p w:rsidR="00126481" w:rsidRPr="00802CB0" w:rsidRDefault="006A0E22" w:rsidP="006A0E22">
            <w:pPr>
              <w:pStyle w:val="NoSpacing"/>
              <w:jc w:val="center"/>
              <w:rPr>
                <w:rFonts w:ascii="Times New Roman" w:hAnsi="Times New Roman"/>
                <w:sz w:val="20"/>
                <w:szCs w:val="20"/>
                <w:lang w:val="sr-Cyrl-CS"/>
              </w:rPr>
            </w:pPr>
            <w:r w:rsidRPr="00DB0028">
              <w:rPr>
                <w:rFonts w:ascii="Times New Roman" w:hAnsi="Times New Roman"/>
                <w:sz w:val="20"/>
                <w:szCs w:val="20"/>
                <w:lang w:val="sr-Cyrl-CS"/>
              </w:rPr>
              <w:t>(веза 3.2.2)</w:t>
            </w:r>
            <w:r w:rsidRPr="00DB0028">
              <w:rPr>
                <w:rFonts w:ascii="Times New Roman" w:hAnsi="Times New Roman"/>
                <w:sz w:val="20"/>
                <w:szCs w:val="20"/>
                <w:lang w:val="sr-Cyrl-CS"/>
              </w:rPr>
              <w:br/>
            </w:r>
            <w:r w:rsidRPr="00DB0028">
              <w:rPr>
                <w:rFonts w:ascii="Times New Roman" w:hAnsi="Times New Roman"/>
                <w:bCs/>
                <w:sz w:val="20"/>
                <w:szCs w:val="20"/>
                <w:lang w:val="sr-Cyrl-CS"/>
              </w:rPr>
              <w:t xml:space="preserve">Буџет Министарства финансија -Управа царина износ од 1.200.000 динара </w:t>
            </w:r>
            <w:r w:rsidRPr="00DB0028">
              <w:rPr>
                <w:rFonts w:ascii="Times New Roman" w:hAnsi="Times New Roman"/>
                <w:sz w:val="20"/>
                <w:szCs w:val="20"/>
                <w:lang w:val="sr-Cyrl-CS"/>
              </w:rPr>
              <w:t xml:space="preserve"> годишње за потребе коришћења мобилних скенера (гориво)</w:t>
            </w:r>
          </w:p>
        </w:tc>
        <w:tc>
          <w:tcPr>
            <w:tcW w:w="2182"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Број спроведених контрола</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p w:rsidR="00126481" w:rsidRPr="00802CB0" w:rsidRDefault="00126481" w:rsidP="00802CB0">
            <w:pPr>
              <w:pStyle w:val="NoSpacing"/>
              <w:jc w:val="center"/>
              <w:rPr>
                <w:rFonts w:ascii="Times New Roman" w:hAnsi="Times New Roman"/>
                <w:sz w:val="20"/>
                <w:szCs w:val="20"/>
              </w:rPr>
            </w:pP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3.2.3</w:t>
            </w:r>
          </w:p>
        </w:tc>
        <w:tc>
          <w:tcPr>
            <w:tcW w:w="1926" w:type="dxa"/>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bCs/>
                <w:sz w:val="20"/>
                <w:szCs w:val="20"/>
                <w:lang w:val="sr-Cyrl-CS"/>
              </w:rPr>
              <w:t xml:space="preserve">Успостављање нормативног оквира за контролу </w:t>
            </w:r>
            <w:r w:rsidRPr="00802CB0">
              <w:rPr>
                <w:rFonts w:ascii="Times New Roman" w:hAnsi="Times New Roman"/>
                <w:bCs/>
                <w:sz w:val="20"/>
                <w:szCs w:val="20"/>
              </w:rPr>
              <w:t>недозвољеног промета радиоактивних и нуклеарних материјала на граници и контролa радиоактивности роба при увозу, извозу и транзиту</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Директорат за радијациону и нуклеарну сигурност и безбедност Србије</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 xml:space="preserve">Усвајање </w:t>
            </w:r>
            <w:r w:rsidRPr="00802CB0">
              <w:rPr>
                <w:rFonts w:ascii="Times New Roman" w:hAnsi="Times New Roman"/>
                <w:sz w:val="20"/>
                <w:szCs w:val="20"/>
                <w:lang w:val="sr-Cyrl-CS"/>
              </w:rPr>
              <w:t xml:space="preserve">акта </w:t>
            </w:r>
            <w:r w:rsidRPr="00802CB0">
              <w:rPr>
                <w:rFonts w:ascii="Times New Roman" w:hAnsi="Times New Roman"/>
                <w:sz w:val="20"/>
                <w:szCs w:val="20"/>
              </w:rPr>
              <w:t>о контроли ради недозвољеног промета радиоактивних и нуклеарних материјала на граници и контроли радиоактивности роба при увозу, извозу и транзиту</w:t>
            </w:r>
          </w:p>
        </w:tc>
        <w:tc>
          <w:tcPr>
            <w:tcW w:w="2443" w:type="dxa"/>
            <w:gridSpan w:val="2"/>
            <w:vAlign w:val="center"/>
          </w:tcPr>
          <w:p w:rsidR="00126481" w:rsidRPr="00DB0028" w:rsidRDefault="006A0E22" w:rsidP="00802CB0">
            <w:pPr>
              <w:spacing w:after="0" w:line="240" w:lineRule="auto"/>
              <w:jc w:val="center"/>
              <w:rPr>
                <w:rFonts w:ascii="Times New Roman" w:hAnsi="Times New Roman"/>
                <w:sz w:val="20"/>
                <w:szCs w:val="20"/>
                <w:lang w:eastAsia="bs-Latn-BA"/>
              </w:rPr>
            </w:pPr>
            <w:r w:rsidRPr="00DB0028">
              <w:rPr>
                <w:rFonts w:ascii="Times New Roman" w:hAnsi="Times New Roman"/>
                <w:sz w:val="20"/>
                <w:szCs w:val="20"/>
                <w:lang w:val="sr-Cyrl-RS"/>
              </w:rPr>
              <w:t>Нису потребна средства</w:t>
            </w:r>
            <w:r w:rsidRPr="00DB0028">
              <w:rPr>
                <w:rFonts w:ascii="Times New Roman" w:hAnsi="Times New Roman"/>
                <w:sz w:val="20"/>
                <w:szCs w:val="20"/>
              </w:rPr>
              <w:t xml:space="preserve"> - запослени раде у оквиру редовних радних активности</w:t>
            </w:r>
          </w:p>
        </w:tc>
        <w:tc>
          <w:tcPr>
            <w:tcW w:w="2182" w:type="dxa"/>
            <w:gridSpan w:val="2"/>
            <w:vAlign w:val="center"/>
          </w:tcPr>
          <w:p w:rsidR="00126481" w:rsidRPr="00802CB0" w:rsidRDefault="00126481" w:rsidP="00802CB0">
            <w:pPr>
              <w:pStyle w:val="NoSpacing"/>
              <w:ind w:left="-27" w:right="-151"/>
              <w:jc w:val="center"/>
              <w:rPr>
                <w:rFonts w:ascii="Times New Roman" w:hAnsi="Times New Roman"/>
                <w:sz w:val="20"/>
                <w:szCs w:val="20"/>
              </w:rPr>
            </w:pPr>
            <w:r w:rsidRPr="00802CB0">
              <w:rPr>
                <w:rFonts w:ascii="Times New Roman" w:hAnsi="Times New Roman"/>
                <w:sz w:val="20"/>
                <w:szCs w:val="20"/>
                <w:lang w:val="sr-Cyrl-CS" w:eastAsia="bs-Latn-BA"/>
              </w:rPr>
              <w:t xml:space="preserve">Донет акт </w:t>
            </w:r>
            <w:r w:rsidRPr="00802CB0">
              <w:rPr>
                <w:rFonts w:ascii="Times New Roman" w:hAnsi="Times New Roman"/>
                <w:sz w:val="20"/>
                <w:szCs w:val="20"/>
                <w:lang w:eastAsia="bs-Latn-BA"/>
              </w:rPr>
              <w:t xml:space="preserve">о </w:t>
            </w:r>
            <w:r w:rsidRPr="00802CB0">
              <w:rPr>
                <w:rFonts w:ascii="Times New Roman" w:hAnsi="Times New Roman"/>
                <w:sz w:val="20"/>
                <w:szCs w:val="20"/>
              </w:rPr>
              <w:t>контроли ради недозвољеног промета радиоактивних и нуклеарних материјала на граници и контро</w:t>
            </w:r>
            <w:r w:rsidRPr="00802CB0">
              <w:rPr>
                <w:rFonts w:ascii="Times New Roman" w:hAnsi="Times New Roman"/>
                <w:sz w:val="20"/>
                <w:szCs w:val="20"/>
                <w:lang w:val="sr-Cyrl-CS"/>
              </w:rPr>
              <w:t>л</w:t>
            </w:r>
            <w:r w:rsidRPr="00802CB0">
              <w:rPr>
                <w:rFonts w:ascii="Times New Roman" w:hAnsi="Times New Roman"/>
                <w:sz w:val="20"/>
                <w:szCs w:val="20"/>
              </w:rPr>
              <w:t xml:space="preserve">и радиоактивности роба при увозу, извозу и транзиту </w:t>
            </w:r>
          </w:p>
        </w:tc>
        <w:tc>
          <w:tcPr>
            <w:tcW w:w="2538" w:type="dxa"/>
            <w:gridSpan w:val="2"/>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sz w:val="20"/>
                <w:szCs w:val="20"/>
                <w:lang w:val="sr-Latn-CS"/>
              </w:rPr>
              <w:t xml:space="preserve">IV </w:t>
            </w:r>
            <w:r w:rsidRPr="00802CB0">
              <w:rPr>
                <w:rFonts w:ascii="Times New Roman" w:hAnsi="Times New Roman"/>
                <w:sz w:val="20"/>
                <w:szCs w:val="20"/>
                <w:lang w:val="sr-Cyrl-CS"/>
              </w:rPr>
              <w:t>квартал 201</w:t>
            </w:r>
            <w:r w:rsidRPr="00802CB0">
              <w:rPr>
                <w:rFonts w:ascii="Times New Roman" w:hAnsi="Times New Roman"/>
                <w:sz w:val="20"/>
                <w:szCs w:val="20"/>
              </w:rPr>
              <w:t>9</w:t>
            </w:r>
            <w:r w:rsidRPr="00802CB0">
              <w:rPr>
                <w:rFonts w:ascii="Times New Roman" w:hAnsi="Times New Roman"/>
                <w:sz w:val="20"/>
                <w:szCs w:val="20"/>
                <w:lang w:val="sr-Cyrl-CS"/>
              </w:rPr>
              <w:t>.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3.2.4</w:t>
            </w:r>
          </w:p>
        </w:tc>
        <w:tc>
          <w:tcPr>
            <w:tcW w:w="1926" w:type="dxa"/>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bCs/>
                <w:sz w:val="20"/>
                <w:szCs w:val="20"/>
                <w:lang w:val="sr-Cyrl-CS"/>
              </w:rPr>
              <w:t>Предузимати мере за заштиту финансијских, економских и безбедносних интереса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bCs/>
                <w:sz w:val="20"/>
                <w:szCs w:val="20"/>
              </w:rPr>
              <w:t>Министарство финансија –</w:t>
            </w:r>
            <w:r w:rsidRPr="00802CB0">
              <w:rPr>
                <w:rFonts w:ascii="Times New Roman" w:hAnsi="Times New Roman"/>
                <w:sz w:val="20"/>
                <w:szCs w:val="20"/>
              </w:rPr>
              <w:t xml:space="preserve"> 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Развој управљања ризицима у циљу убрзавања ефикасног промета путника и роба и спречавања нелегалног промета</w:t>
            </w:r>
          </w:p>
        </w:tc>
        <w:tc>
          <w:tcPr>
            <w:tcW w:w="2443" w:type="dxa"/>
            <w:gridSpan w:val="2"/>
            <w:vAlign w:val="center"/>
          </w:tcPr>
          <w:p w:rsidR="00126481" w:rsidRPr="00DB0028" w:rsidRDefault="006A0E22" w:rsidP="00802CB0">
            <w:pPr>
              <w:pStyle w:val="NoSpacing"/>
              <w:jc w:val="center"/>
              <w:rPr>
                <w:rFonts w:ascii="Times New Roman" w:hAnsi="Times New Roman"/>
                <w:sz w:val="20"/>
                <w:szCs w:val="20"/>
                <w:lang w:eastAsia="bs-Latn-BA"/>
              </w:rPr>
            </w:pPr>
            <w:r w:rsidRPr="00DB0028">
              <w:rPr>
                <w:rFonts w:ascii="Times New Roman" w:hAnsi="Times New Roman"/>
                <w:sz w:val="20"/>
                <w:szCs w:val="20"/>
                <w:lang w:val="sr-Cyrl-RS"/>
              </w:rPr>
              <w:t>Нису потребна средства</w:t>
            </w:r>
            <w:r w:rsidRPr="00DB0028">
              <w:rPr>
                <w:rFonts w:ascii="Times New Roman" w:hAnsi="Times New Roman"/>
                <w:sz w:val="20"/>
                <w:szCs w:val="20"/>
              </w:rPr>
              <w:t xml:space="preserve"> - запослени раде у оквиру редовних радних активности</w:t>
            </w:r>
          </w:p>
        </w:tc>
        <w:tc>
          <w:tcPr>
            <w:tcW w:w="2182" w:type="dxa"/>
            <w:gridSpan w:val="2"/>
            <w:vAlign w:val="center"/>
          </w:tcPr>
          <w:p w:rsidR="00126481" w:rsidRPr="00802CB0" w:rsidRDefault="00126481" w:rsidP="00802CB0">
            <w:pPr>
              <w:autoSpaceDE w:val="0"/>
              <w:autoSpaceDN w:val="0"/>
              <w:adjustRightInd w:val="0"/>
              <w:spacing w:after="0" w:line="241" w:lineRule="atLeast"/>
              <w:jc w:val="center"/>
              <w:rPr>
                <w:rFonts w:ascii="Times New Roman" w:hAnsi="Times New Roman"/>
                <w:sz w:val="20"/>
                <w:szCs w:val="20"/>
              </w:rPr>
            </w:pPr>
            <w:r w:rsidRPr="00802CB0">
              <w:rPr>
                <w:rFonts w:ascii="Times New Roman" w:hAnsi="Times New Roman"/>
                <w:sz w:val="20"/>
                <w:szCs w:val="20"/>
              </w:rPr>
              <w:t>Побољшано управљање ризицима</w:t>
            </w:r>
          </w:p>
        </w:tc>
        <w:tc>
          <w:tcPr>
            <w:tcW w:w="2538" w:type="dxa"/>
            <w:gridSpan w:val="2"/>
            <w:vAlign w:val="center"/>
          </w:tcPr>
          <w:p w:rsidR="00126481" w:rsidRPr="00802CB0" w:rsidRDefault="00126481" w:rsidP="00802CB0">
            <w:pPr>
              <w:spacing w:after="0" w:line="240" w:lineRule="auto"/>
              <w:jc w:val="center"/>
              <w:rPr>
                <w:rFonts w:ascii="Times New Roman" w:hAnsi="Times New Roman"/>
                <w:color w:val="FF0000"/>
                <w:sz w:val="20"/>
                <w:szCs w:val="20"/>
              </w:rPr>
            </w:pPr>
            <w:r w:rsidRPr="00802CB0">
              <w:rPr>
                <w:rFonts w:ascii="Times New Roman" w:hAnsi="Times New Roman"/>
                <w:sz w:val="20"/>
                <w:szCs w:val="20"/>
                <w:lang w:eastAsia="bs-Latn-BA"/>
              </w:rPr>
              <w:t>IV квартал 2019.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3.2.5</w:t>
            </w:r>
          </w:p>
        </w:tc>
        <w:tc>
          <w:tcPr>
            <w:tcW w:w="1926" w:type="dxa"/>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bCs/>
                <w:sz w:val="20"/>
                <w:szCs w:val="20"/>
                <w:lang w:val="sr-Cyrl-CS"/>
              </w:rPr>
              <w:t>Предузимати мере за заштиту финансијских, економских и безбедносних интереса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bCs/>
                <w:sz w:val="20"/>
                <w:szCs w:val="20"/>
              </w:rPr>
              <w:t>Министарство финансија –</w:t>
            </w:r>
            <w:r w:rsidRPr="00802CB0">
              <w:rPr>
                <w:rFonts w:ascii="Times New Roman" w:hAnsi="Times New Roman"/>
                <w:sz w:val="20"/>
                <w:szCs w:val="20"/>
              </w:rPr>
              <w:t xml:space="preserve"> Управа царина</w:t>
            </w:r>
          </w:p>
        </w:tc>
        <w:tc>
          <w:tcPr>
            <w:tcW w:w="2033"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Ефикасна контрола роба и превозних средстава</w:t>
            </w:r>
          </w:p>
        </w:tc>
        <w:tc>
          <w:tcPr>
            <w:tcW w:w="2443" w:type="dxa"/>
            <w:gridSpan w:val="2"/>
            <w:vAlign w:val="center"/>
          </w:tcPr>
          <w:p w:rsidR="00126481" w:rsidRPr="00DB0028" w:rsidRDefault="006A0E22" w:rsidP="00802CB0">
            <w:pPr>
              <w:pStyle w:val="NoSpacing"/>
              <w:jc w:val="center"/>
              <w:rPr>
                <w:rFonts w:ascii="Times New Roman" w:hAnsi="Times New Roman"/>
                <w:sz w:val="20"/>
                <w:szCs w:val="20"/>
                <w:lang w:eastAsia="bs-Latn-BA"/>
              </w:rPr>
            </w:pPr>
            <w:r w:rsidRPr="00DB0028">
              <w:rPr>
                <w:rFonts w:ascii="Times New Roman" w:hAnsi="Times New Roman"/>
                <w:bCs/>
                <w:sz w:val="20"/>
                <w:szCs w:val="20"/>
                <w:lang w:val="sr-Cyrl-CS"/>
              </w:rPr>
              <w:t>Буџет Министарства финансија -Управа царина износ од</w:t>
            </w:r>
            <w:r w:rsidRPr="00DB0028">
              <w:rPr>
                <w:rFonts w:ascii="Times New Roman" w:hAnsi="Times New Roman"/>
                <w:sz w:val="20"/>
                <w:szCs w:val="20"/>
                <w:lang w:val="sr-Cyrl-RS" w:eastAsia="bs-Latn-BA"/>
              </w:rPr>
              <w:br/>
            </w:r>
            <w:r w:rsidRPr="00DB0028">
              <w:rPr>
                <w:rFonts w:ascii="Times New Roman" w:hAnsi="Times New Roman"/>
                <w:bCs/>
                <w:sz w:val="20"/>
                <w:szCs w:val="20"/>
                <w:lang w:val="sr-Cyrl-RS" w:eastAsia="bs-Latn-BA"/>
              </w:rPr>
              <w:t>3.600.000</w:t>
            </w:r>
            <w:r w:rsidRPr="00DB0028">
              <w:rPr>
                <w:rFonts w:ascii="Times New Roman" w:hAnsi="Times New Roman"/>
                <w:bCs/>
                <w:sz w:val="20"/>
                <w:szCs w:val="20"/>
                <w:lang w:eastAsia="bs-Latn-BA"/>
              </w:rPr>
              <w:t xml:space="preserve"> </w:t>
            </w:r>
            <w:r w:rsidRPr="00DB0028">
              <w:rPr>
                <w:rFonts w:ascii="Times New Roman" w:hAnsi="Times New Roman"/>
                <w:bCs/>
                <w:sz w:val="20"/>
                <w:szCs w:val="20"/>
                <w:lang w:val="sr-Cyrl-RS" w:eastAsia="bs-Latn-BA"/>
              </w:rPr>
              <w:t>динара у 2019. години</w:t>
            </w:r>
            <w:r w:rsidRPr="00DB0028">
              <w:rPr>
                <w:rFonts w:ascii="Times New Roman" w:hAnsi="Times New Roman"/>
                <w:sz w:val="20"/>
                <w:szCs w:val="20"/>
                <w:lang w:eastAsia="bs-Latn-BA"/>
              </w:rPr>
              <w:t xml:space="preserve"> за потребе одржавања опреме</w:t>
            </w:r>
            <w:r w:rsidRPr="00DB0028">
              <w:rPr>
                <w:rFonts w:ascii="Times New Roman" w:hAnsi="Times New Roman"/>
                <w:sz w:val="20"/>
                <w:szCs w:val="20"/>
                <w:lang w:val="sr-Cyrl-RS" w:eastAsia="bs-Latn-BA"/>
              </w:rPr>
              <w:t xml:space="preserve"> Сектора за контролу примене царинских прописа</w:t>
            </w:r>
          </w:p>
        </w:tc>
        <w:tc>
          <w:tcPr>
            <w:tcW w:w="2182" w:type="dxa"/>
            <w:gridSpan w:val="2"/>
            <w:vAlign w:val="center"/>
          </w:tcPr>
          <w:p w:rsidR="00126481" w:rsidRPr="00802CB0" w:rsidRDefault="00126481" w:rsidP="00802CB0">
            <w:pPr>
              <w:autoSpaceDE w:val="0"/>
              <w:autoSpaceDN w:val="0"/>
              <w:adjustRightInd w:val="0"/>
              <w:spacing w:after="0" w:line="241" w:lineRule="atLeast"/>
              <w:jc w:val="center"/>
              <w:rPr>
                <w:rFonts w:ascii="Times New Roman" w:hAnsi="Times New Roman"/>
                <w:sz w:val="20"/>
                <w:szCs w:val="20"/>
              </w:rPr>
            </w:pPr>
            <w:r w:rsidRPr="00802CB0">
              <w:rPr>
                <w:rFonts w:ascii="Times New Roman" w:hAnsi="Times New Roman"/>
                <w:sz w:val="20"/>
                <w:szCs w:val="20"/>
                <w:lang w:val="hr-BA"/>
              </w:rPr>
              <w:t>Повећан број откривених неправилности</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IV квартал 2019. године</w:t>
            </w:r>
          </w:p>
        </w:tc>
      </w:tr>
      <w:tr w:rsidR="006A0E22" w:rsidRPr="00802CB0" w:rsidTr="00802CB0">
        <w:trPr>
          <w:trHeight w:val="902"/>
        </w:trPr>
        <w:tc>
          <w:tcPr>
            <w:tcW w:w="1049" w:type="dxa"/>
            <w:shd w:val="clear" w:color="auto" w:fill="auto"/>
            <w:vAlign w:val="center"/>
          </w:tcPr>
          <w:p w:rsidR="006A0E22" w:rsidRPr="00802CB0" w:rsidRDefault="006A0E22" w:rsidP="00802CB0">
            <w:pPr>
              <w:pStyle w:val="NoSpacing"/>
              <w:jc w:val="center"/>
              <w:rPr>
                <w:rFonts w:ascii="Times New Roman" w:hAnsi="Times New Roman"/>
                <w:sz w:val="20"/>
                <w:szCs w:val="20"/>
              </w:rPr>
            </w:pPr>
            <w:r w:rsidRPr="00802CB0">
              <w:rPr>
                <w:rFonts w:ascii="Times New Roman" w:hAnsi="Times New Roman"/>
                <w:sz w:val="20"/>
                <w:szCs w:val="20"/>
              </w:rPr>
              <w:t>3.2.6</w:t>
            </w:r>
          </w:p>
        </w:tc>
        <w:tc>
          <w:tcPr>
            <w:tcW w:w="1926" w:type="dxa"/>
            <w:vAlign w:val="center"/>
          </w:tcPr>
          <w:p w:rsidR="006A0E22" w:rsidRPr="00802CB0" w:rsidRDefault="006A0E22" w:rsidP="00802CB0">
            <w:pPr>
              <w:pStyle w:val="NoSpacing"/>
              <w:jc w:val="center"/>
              <w:rPr>
                <w:rFonts w:ascii="Times New Roman" w:hAnsi="Times New Roman"/>
                <w:sz w:val="20"/>
                <w:szCs w:val="20"/>
                <w:lang w:val="sr-Cyrl-CS"/>
              </w:rPr>
            </w:pPr>
            <w:r w:rsidRPr="00802CB0">
              <w:rPr>
                <w:rFonts w:ascii="Times New Roman" w:hAnsi="Times New Roman"/>
                <w:bCs/>
                <w:sz w:val="20"/>
                <w:szCs w:val="20"/>
                <w:lang w:val="sr-Cyrl-CS"/>
              </w:rPr>
              <w:t>Предузимати мере за заштиту финансијских, економских и безбедносних интереса</w:t>
            </w:r>
          </w:p>
        </w:tc>
        <w:tc>
          <w:tcPr>
            <w:tcW w:w="2430" w:type="dxa"/>
            <w:vAlign w:val="center"/>
          </w:tcPr>
          <w:p w:rsidR="006A0E22" w:rsidRPr="00802CB0" w:rsidRDefault="006A0E22" w:rsidP="00802CB0">
            <w:pPr>
              <w:pStyle w:val="NoSpacing"/>
              <w:jc w:val="center"/>
              <w:rPr>
                <w:rFonts w:ascii="Times New Roman" w:hAnsi="Times New Roman"/>
                <w:sz w:val="20"/>
                <w:szCs w:val="20"/>
              </w:rPr>
            </w:pPr>
            <w:r w:rsidRPr="00802CB0">
              <w:rPr>
                <w:rFonts w:ascii="Times New Roman" w:hAnsi="Times New Roman"/>
                <w:bCs/>
                <w:sz w:val="20"/>
                <w:szCs w:val="20"/>
              </w:rPr>
              <w:t>Министарство финансија –</w:t>
            </w:r>
            <w:r w:rsidRPr="00802CB0">
              <w:rPr>
                <w:rFonts w:ascii="Times New Roman" w:hAnsi="Times New Roman"/>
                <w:sz w:val="20"/>
                <w:szCs w:val="20"/>
              </w:rPr>
              <w:t xml:space="preserve"> Управа царина</w:t>
            </w:r>
          </w:p>
        </w:tc>
        <w:tc>
          <w:tcPr>
            <w:tcW w:w="2033" w:type="dxa"/>
            <w:vAlign w:val="center"/>
          </w:tcPr>
          <w:p w:rsidR="006A0E22" w:rsidRPr="00802CB0" w:rsidRDefault="006A0E22"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Обезбеђивање специјализоване опреме и потребна обука</w:t>
            </w:r>
          </w:p>
        </w:tc>
        <w:tc>
          <w:tcPr>
            <w:tcW w:w="2443" w:type="dxa"/>
            <w:gridSpan w:val="2"/>
            <w:vAlign w:val="center"/>
          </w:tcPr>
          <w:p w:rsidR="006A0E22" w:rsidRPr="00DB0028" w:rsidRDefault="006A0E22" w:rsidP="00682BDB">
            <w:pPr>
              <w:pStyle w:val="NoSpacing"/>
              <w:jc w:val="center"/>
              <w:rPr>
                <w:rFonts w:ascii="Times New Roman" w:hAnsi="Times New Roman"/>
                <w:sz w:val="20"/>
                <w:szCs w:val="20"/>
                <w:lang w:eastAsia="bs-Latn-BA"/>
              </w:rPr>
            </w:pPr>
            <w:r w:rsidRPr="000E52E7">
              <w:rPr>
                <w:rFonts w:ascii="Times New Roman" w:hAnsi="Times New Roman"/>
                <w:sz w:val="20"/>
                <w:szCs w:val="20"/>
                <w:lang w:eastAsia="bs-Latn-BA"/>
              </w:rPr>
              <w:t xml:space="preserve"> </w:t>
            </w:r>
            <w:r w:rsidRPr="00DB0028">
              <w:rPr>
                <w:rFonts w:ascii="Times New Roman" w:hAnsi="Times New Roman"/>
                <w:sz w:val="20"/>
                <w:szCs w:val="20"/>
                <w:lang w:eastAsia="bs-Latn-BA"/>
              </w:rPr>
              <w:t>Донације</w:t>
            </w:r>
          </w:p>
        </w:tc>
        <w:tc>
          <w:tcPr>
            <w:tcW w:w="2182" w:type="dxa"/>
            <w:gridSpan w:val="2"/>
            <w:vAlign w:val="center"/>
          </w:tcPr>
          <w:p w:rsidR="006A0E22" w:rsidRPr="00802CB0" w:rsidRDefault="006A0E22" w:rsidP="00802CB0">
            <w:pPr>
              <w:autoSpaceDE w:val="0"/>
              <w:autoSpaceDN w:val="0"/>
              <w:adjustRightInd w:val="0"/>
              <w:spacing w:after="0" w:line="241" w:lineRule="atLeast"/>
              <w:jc w:val="center"/>
              <w:rPr>
                <w:rFonts w:ascii="Times New Roman" w:hAnsi="Times New Roman"/>
                <w:sz w:val="20"/>
                <w:szCs w:val="20"/>
              </w:rPr>
            </w:pPr>
          </w:p>
          <w:p w:rsidR="006A0E22" w:rsidRPr="00802CB0" w:rsidRDefault="006A0E22" w:rsidP="00802CB0">
            <w:pPr>
              <w:autoSpaceDE w:val="0"/>
              <w:autoSpaceDN w:val="0"/>
              <w:adjustRightInd w:val="0"/>
              <w:spacing w:after="0" w:line="241" w:lineRule="atLeast"/>
              <w:jc w:val="center"/>
              <w:rPr>
                <w:rFonts w:ascii="Times New Roman" w:hAnsi="Times New Roman"/>
                <w:sz w:val="20"/>
                <w:szCs w:val="20"/>
              </w:rPr>
            </w:pPr>
            <w:r w:rsidRPr="00802CB0">
              <w:rPr>
                <w:rFonts w:ascii="Times New Roman" w:hAnsi="Times New Roman"/>
                <w:sz w:val="20"/>
                <w:szCs w:val="20"/>
              </w:rPr>
              <w:t>Набављена специјализована опрема и број изведених обука</w:t>
            </w:r>
          </w:p>
          <w:p w:rsidR="006A0E22" w:rsidRPr="00802CB0" w:rsidRDefault="006A0E22" w:rsidP="00802CB0">
            <w:pPr>
              <w:autoSpaceDE w:val="0"/>
              <w:autoSpaceDN w:val="0"/>
              <w:adjustRightInd w:val="0"/>
              <w:spacing w:after="0" w:line="241" w:lineRule="atLeast"/>
              <w:jc w:val="center"/>
              <w:rPr>
                <w:rFonts w:ascii="Times New Roman" w:hAnsi="Times New Roman"/>
                <w:sz w:val="20"/>
                <w:szCs w:val="20"/>
              </w:rPr>
            </w:pPr>
          </w:p>
        </w:tc>
        <w:tc>
          <w:tcPr>
            <w:tcW w:w="2538" w:type="dxa"/>
            <w:gridSpan w:val="2"/>
            <w:vAlign w:val="center"/>
          </w:tcPr>
          <w:p w:rsidR="006A0E22" w:rsidRPr="00802CB0" w:rsidRDefault="006A0E22" w:rsidP="00802CB0">
            <w:pPr>
              <w:spacing w:after="0" w:line="240" w:lineRule="auto"/>
              <w:jc w:val="center"/>
              <w:rPr>
                <w:rFonts w:ascii="Times New Roman" w:hAnsi="Times New Roman"/>
                <w:color w:val="FF0000"/>
                <w:sz w:val="20"/>
                <w:szCs w:val="20"/>
              </w:rPr>
            </w:pPr>
            <w:r w:rsidRPr="00802CB0">
              <w:rPr>
                <w:rFonts w:ascii="Times New Roman" w:hAnsi="Times New Roman"/>
                <w:sz w:val="20"/>
                <w:szCs w:val="20"/>
                <w:lang w:eastAsia="bs-Latn-BA"/>
              </w:rPr>
              <w:t>IV квартал 2019. године</w:t>
            </w:r>
          </w:p>
        </w:tc>
      </w:tr>
      <w:tr w:rsidR="006A0E22" w:rsidRPr="00802CB0" w:rsidTr="00802CB0">
        <w:trPr>
          <w:trHeight w:val="902"/>
        </w:trPr>
        <w:tc>
          <w:tcPr>
            <w:tcW w:w="1049" w:type="dxa"/>
            <w:shd w:val="clear" w:color="auto" w:fill="auto"/>
            <w:vAlign w:val="center"/>
          </w:tcPr>
          <w:p w:rsidR="006A0E22" w:rsidRPr="00802CB0" w:rsidRDefault="006A0E22" w:rsidP="00802CB0">
            <w:pPr>
              <w:pStyle w:val="NoSpacing"/>
              <w:jc w:val="center"/>
              <w:rPr>
                <w:rFonts w:ascii="Times New Roman" w:hAnsi="Times New Roman"/>
                <w:sz w:val="20"/>
                <w:szCs w:val="20"/>
              </w:rPr>
            </w:pPr>
            <w:r w:rsidRPr="00802CB0">
              <w:rPr>
                <w:rFonts w:ascii="Times New Roman" w:hAnsi="Times New Roman"/>
                <w:sz w:val="20"/>
                <w:szCs w:val="20"/>
              </w:rPr>
              <w:t>3.2.7</w:t>
            </w:r>
          </w:p>
        </w:tc>
        <w:tc>
          <w:tcPr>
            <w:tcW w:w="1926" w:type="dxa"/>
            <w:vAlign w:val="center"/>
          </w:tcPr>
          <w:p w:rsidR="006A0E22" w:rsidRPr="00802CB0" w:rsidRDefault="006A0E22" w:rsidP="00802CB0">
            <w:pPr>
              <w:pStyle w:val="NoSpacing"/>
              <w:jc w:val="center"/>
              <w:rPr>
                <w:rFonts w:ascii="Times New Roman" w:hAnsi="Times New Roman"/>
                <w:bCs/>
                <w:sz w:val="20"/>
                <w:szCs w:val="20"/>
                <w:lang w:val="sr-Cyrl-CS"/>
              </w:rPr>
            </w:pPr>
            <w:r w:rsidRPr="00802CB0">
              <w:rPr>
                <w:rFonts w:ascii="Times New Roman" w:hAnsi="Times New Roman"/>
                <w:bCs/>
                <w:sz w:val="20"/>
                <w:szCs w:val="20"/>
                <w:lang w:val="sr-Cyrl-CS"/>
              </w:rPr>
              <w:t>Предузимати мере за заштиту финансијских, економских и безбедносних интереса</w:t>
            </w:r>
          </w:p>
        </w:tc>
        <w:tc>
          <w:tcPr>
            <w:tcW w:w="2430" w:type="dxa"/>
            <w:vAlign w:val="center"/>
          </w:tcPr>
          <w:p w:rsidR="006A0E22" w:rsidRPr="00802CB0" w:rsidRDefault="006A0E22" w:rsidP="00802CB0">
            <w:pPr>
              <w:pStyle w:val="NoSpacing"/>
              <w:jc w:val="center"/>
              <w:rPr>
                <w:rFonts w:ascii="Times New Roman" w:hAnsi="Times New Roman"/>
                <w:bCs/>
                <w:sz w:val="20"/>
                <w:szCs w:val="20"/>
              </w:rPr>
            </w:pPr>
            <w:r w:rsidRPr="00802CB0">
              <w:rPr>
                <w:rFonts w:ascii="Times New Roman" w:hAnsi="Times New Roman"/>
                <w:bCs/>
                <w:sz w:val="20"/>
                <w:szCs w:val="20"/>
              </w:rPr>
              <w:t>Министарство финансија – Управа царина</w:t>
            </w:r>
          </w:p>
        </w:tc>
        <w:tc>
          <w:tcPr>
            <w:tcW w:w="2033" w:type="dxa"/>
            <w:vAlign w:val="center"/>
          </w:tcPr>
          <w:p w:rsidR="006A0E22" w:rsidRPr="00802CB0" w:rsidRDefault="006A0E22"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Јачање капацитета Царинске лабораторије</w:t>
            </w:r>
          </w:p>
        </w:tc>
        <w:tc>
          <w:tcPr>
            <w:tcW w:w="2443" w:type="dxa"/>
            <w:gridSpan w:val="2"/>
            <w:vAlign w:val="center"/>
          </w:tcPr>
          <w:p w:rsidR="006A0E22" w:rsidRPr="00DB0028" w:rsidRDefault="006A0E22" w:rsidP="00682BDB">
            <w:pPr>
              <w:pStyle w:val="NoSpacing"/>
              <w:jc w:val="center"/>
              <w:rPr>
                <w:rFonts w:ascii="Times New Roman" w:hAnsi="Times New Roman"/>
                <w:sz w:val="20"/>
                <w:szCs w:val="20"/>
              </w:rPr>
            </w:pPr>
            <w:r w:rsidRPr="00DB0028">
              <w:rPr>
                <w:rFonts w:ascii="Times New Roman" w:hAnsi="Times New Roman"/>
                <w:sz w:val="20"/>
                <w:szCs w:val="20"/>
                <w:lang w:val="sr-Cyrl-RS"/>
              </w:rPr>
              <w:t>Трошкови ће бити накнадно процењени</w:t>
            </w:r>
          </w:p>
          <w:p w:rsidR="006A0E22" w:rsidRPr="000E52E7" w:rsidRDefault="006A0E22" w:rsidP="00682BDB">
            <w:pPr>
              <w:pStyle w:val="NoSpacing"/>
              <w:jc w:val="center"/>
              <w:rPr>
                <w:rFonts w:ascii="Times New Roman" w:hAnsi="Times New Roman"/>
                <w:sz w:val="20"/>
                <w:szCs w:val="20"/>
                <w:lang w:eastAsia="bs-Latn-BA"/>
              </w:rPr>
            </w:pPr>
          </w:p>
        </w:tc>
        <w:tc>
          <w:tcPr>
            <w:tcW w:w="2182" w:type="dxa"/>
            <w:gridSpan w:val="2"/>
            <w:vAlign w:val="center"/>
          </w:tcPr>
          <w:p w:rsidR="006A0E22" w:rsidRPr="00802CB0" w:rsidRDefault="006A0E22" w:rsidP="00802CB0">
            <w:pPr>
              <w:autoSpaceDE w:val="0"/>
              <w:autoSpaceDN w:val="0"/>
              <w:adjustRightInd w:val="0"/>
              <w:spacing w:after="0" w:line="241" w:lineRule="atLeast"/>
              <w:jc w:val="center"/>
              <w:rPr>
                <w:rFonts w:ascii="Times New Roman" w:hAnsi="Times New Roman"/>
                <w:sz w:val="20"/>
                <w:szCs w:val="20"/>
              </w:rPr>
            </w:pPr>
            <w:r w:rsidRPr="00802CB0">
              <w:rPr>
                <w:rFonts w:ascii="Times New Roman" w:hAnsi="Times New Roman"/>
                <w:sz w:val="20"/>
                <w:szCs w:val="20"/>
              </w:rPr>
              <w:t>Административни, оперативни и други капацитети Царинске лабораторије унапређени</w:t>
            </w:r>
          </w:p>
        </w:tc>
        <w:tc>
          <w:tcPr>
            <w:tcW w:w="2538" w:type="dxa"/>
            <w:gridSpan w:val="2"/>
            <w:vAlign w:val="center"/>
          </w:tcPr>
          <w:p w:rsidR="006A0E22" w:rsidRPr="00802CB0" w:rsidRDefault="006A0E22"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Континуирано </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3.2.8</w:t>
            </w:r>
          </w:p>
        </w:tc>
        <w:tc>
          <w:tcPr>
            <w:tcW w:w="1926" w:type="dxa"/>
            <w:shd w:val="clear" w:color="auto" w:fill="auto"/>
            <w:vAlign w:val="center"/>
          </w:tcPr>
          <w:p w:rsidR="00126481" w:rsidRPr="00802CB0" w:rsidRDefault="00126481" w:rsidP="00802CB0">
            <w:pPr>
              <w:pStyle w:val="NoSpacing"/>
              <w:jc w:val="center"/>
              <w:rPr>
                <w:rFonts w:ascii="Times New Roman" w:hAnsi="Times New Roman"/>
                <w:sz w:val="20"/>
                <w:szCs w:val="20"/>
                <w:lang w:val="sr-Cyrl-CS"/>
              </w:rPr>
            </w:pPr>
            <w:r w:rsidRPr="00802CB0">
              <w:rPr>
                <w:rFonts w:ascii="Times New Roman" w:hAnsi="Times New Roman"/>
                <w:bCs/>
                <w:sz w:val="20"/>
                <w:szCs w:val="20"/>
                <w:lang w:val="sr-Cyrl-CS"/>
              </w:rPr>
              <w:t>Наставак унапређења информационих система</w:t>
            </w:r>
          </w:p>
        </w:tc>
        <w:tc>
          <w:tcPr>
            <w:tcW w:w="2430"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bCs/>
                <w:sz w:val="20"/>
                <w:szCs w:val="20"/>
              </w:rPr>
              <w:t>Министарство финансија –</w:t>
            </w:r>
            <w:r w:rsidRPr="00802CB0">
              <w:rPr>
                <w:rFonts w:ascii="Times New Roman" w:hAnsi="Times New Roman"/>
                <w:sz w:val="20"/>
                <w:szCs w:val="20"/>
              </w:rPr>
              <w:t xml:space="preserve"> 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Унапређење постојеће информационо-комуникационе инфраструктуре</w:t>
            </w:r>
          </w:p>
        </w:tc>
        <w:tc>
          <w:tcPr>
            <w:tcW w:w="2443" w:type="dxa"/>
            <w:gridSpan w:val="2"/>
            <w:vAlign w:val="center"/>
          </w:tcPr>
          <w:p w:rsidR="00126481" w:rsidRPr="00DB0028" w:rsidRDefault="006A0E22" w:rsidP="00802CB0">
            <w:pPr>
              <w:pStyle w:val="NoSpacing"/>
              <w:jc w:val="center"/>
              <w:rPr>
                <w:rFonts w:ascii="Times New Roman" w:hAnsi="Times New Roman"/>
                <w:sz w:val="20"/>
                <w:szCs w:val="20"/>
                <w:lang w:eastAsia="bs-Latn-BA"/>
              </w:rPr>
            </w:pPr>
            <w:r w:rsidRPr="00DB0028">
              <w:rPr>
                <w:rFonts w:ascii="Times New Roman" w:hAnsi="Times New Roman"/>
                <w:bCs/>
                <w:sz w:val="20"/>
                <w:szCs w:val="20"/>
                <w:lang w:val="sr-Cyrl-CS"/>
              </w:rPr>
              <w:t>Буџет Министарства финансија -Управа царина износ од</w:t>
            </w:r>
            <w:r w:rsidRPr="00DB0028">
              <w:rPr>
                <w:rFonts w:ascii="Times New Roman" w:hAnsi="Times New Roman"/>
                <w:sz w:val="20"/>
                <w:szCs w:val="20"/>
                <w:lang w:val="sr-Cyrl-RS" w:eastAsia="bs-Latn-BA"/>
              </w:rPr>
              <w:br/>
            </w:r>
            <w:r w:rsidRPr="00DB0028">
              <w:rPr>
                <w:rFonts w:ascii="Times New Roman" w:hAnsi="Times New Roman"/>
                <w:bCs/>
                <w:sz w:val="20"/>
                <w:szCs w:val="20"/>
                <w:lang w:val="sr-Cyrl-RS" w:eastAsia="bs-Latn-BA"/>
              </w:rPr>
              <w:t>540.707.000</w:t>
            </w:r>
            <w:r w:rsidRPr="00DB0028">
              <w:rPr>
                <w:rFonts w:ascii="Times New Roman" w:hAnsi="Times New Roman"/>
                <w:bCs/>
                <w:sz w:val="20"/>
                <w:szCs w:val="20"/>
                <w:lang w:eastAsia="bs-Latn-BA"/>
              </w:rPr>
              <w:t xml:space="preserve"> </w:t>
            </w:r>
            <w:r w:rsidRPr="00DB0028">
              <w:rPr>
                <w:rFonts w:ascii="Times New Roman" w:hAnsi="Times New Roman"/>
                <w:bCs/>
                <w:sz w:val="20"/>
                <w:szCs w:val="20"/>
                <w:lang w:val="sr-Cyrl-RS" w:eastAsia="bs-Latn-BA"/>
              </w:rPr>
              <w:t>динара у 2019. години и износ од 597.462.000 динара у 2020. години</w:t>
            </w:r>
          </w:p>
        </w:tc>
        <w:tc>
          <w:tcPr>
            <w:tcW w:w="2182" w:type="dxa"/>
            <w:gridSpan w:val="2"/>
            <w:vAlign w:val="center"/>
          </w:tcPr>
          <w:p w:rsidR="00126481" w:rsidRPr="00802CB0" w:rsidRDefault="00126481" w:rsidP="00802CB0">
            <w:pPr>
              <w:autoSpaceDE w:val="0"/>
              <w:autoSpaceDN w:val="0"/>
              <w:adjustRightInd w:val="0"/>
              <w:spacing w:after="0" w:line="241" w:lineRule="atLeast"/>
              <w:jc w:val="center"/>
              <w:rPr>
                <w:rFonts w:ascii="Times New Roman" w:hAnsi="Times New Roman"/>
                <w:sz w:val="20"/>
                <w:szCs w:val="20"/>
              </w:rPr>
            </w:pPr>
            <w:r w:rsidRPr="00802CB0">
              <w:rPr>
                <w:rFonts w:ascii="Times New Roman" w:hAnsi="Times New Roman"/>
                <w:sz w:val="20"/>
                <w:szCs w:val="20"/>
              </w:rPr>
              <w:t>Опрема набављена, и у функцији</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3.2.9</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sr-Cyrl-CS"/>
              </w:rPr>
            </w:pPr>
            <w:r w:rsidRPr="00802CB0">
              <w:rPr>
                <w:rFonts w:ascii="Times New Roman" w:hAnsi="Times New Roman"/>
                <w:sz w:val="20"/>
                <w:szCs w:val="20"/>
                <w:lang w:val="sr-Cyrl-CS"/>
              </w:rPr>
              <w:t>Наставак унапређења информационих система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Министарство финансија – 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Имплементација информационих система који су предуслов за приступање ЕУ</w:t>
            </w:r>
          </w:p>
        </w:tc>
        <w:tc>
          <w:tcPr>
            <w:tcW w:w="2443" w:type="dxa"/>
            <w:gridSpan w:val="2"/>
            <w:vAlign w:val="center"/>
          </w:tcPr>
          <w:p w:rsidR="006A0E22" w:rsidRPr="00DB0028" w:rsidRDefault="006A0E22" w:rsidP="006A0E22">
            <w:pPr>
              <w:spacing w:after="0" w:line="240" w:lineRule="auto"/>
              <w:jc w:val="center"/>
              <w:rPr>
                <w:rFonts w:ascii="Times New Roman" w:hAnsi="Times New Roman"/>
                <w:sz w:val="20"/>
                <w:szCs w:val="20"/>
                <w:lang w:eastAsia="bs-Latn-BA"/>
              </w:rPr>
            </w:pPr>
            <w:r w:rsidRPr="00DB0028">
              <w:rPr>
                <w:rFonts w:ascii="Times New Roman" w:hAnsi="Times New Roman"/>
                <w:sz w:val="20"/>
                <w:szCs w:val="20"/>
                <w:lang w:eastAsia="bs-Latn-BA"/>
              </w:rPr>
              <w:t>НАПОМЕНА:</w:t>
            </w:r>
          </w:p>
          <w:p w:rsidR="00126481" w:rsidRPr="006A0E22" w:rsidRDefault="006A0E22" w:rsidP="006A0E22">
            <w:pPr>
              <w:spacing w:after="0" w:line="240" w:lineRule="auto"/>
              <w:jc w:val="center"/>
              <w:rPr>
                <w:rFonts w:ascii="Times New Roman" w:hAnsi="Times New Roman"/>
                <w:color w:val="FF0000"/>
                <w:sz w:val="20"/>
                <w:szCs w:val="20"/>
                <w:lang w:val="sr-Cyrl-RS" w:eastAsia="bs-Latn-BA"/>
              </w:rPr>
            </w:pPr>
            <w:r w:rsidRPr="00DB0028">
              <w:rPr>
                <w:rFonts w:ascii="Times New Roman" w:hAnsi="Times New Roman"/>
                <w:sz w:val="20"/>
                <w:szCs w:val="20"/>
                <w:lang w:val="sr-Cyrl-RS" w:eastAsia="bs-Latn-BA"/>
              </w:rPr>
              <w:t>(веза активност 3.2.8)</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Информациони системи имплементирани</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Пре пријема у чланство Европске уније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3.2.10</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sr-Cyrl-CS"/>
              </w:rPr>
            </w:pPr>
            <w:r w:rsidRPr="00802CB0">
              <w:rPr>
                <w:rFonts w:ascii="Times New Roman" w:hAnsi="Times New Roman"/>
                <w:sz w:val="20"/>
                <w:szCs w:val="20"/>
                <w:lang w:val="sr-Cyrl-CS"/>
              </w:rPr>
              <w:t>Наставак унапређења информационих система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Министарство финансија – 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hr-BA"/>
              </w:rPr>
              <w:t>Обука службеника за коришћење нових технологија</w:t>
            </w:r>
          </w:p>
        </w:tc>
        <w:tc>
          <w:tcPr>
            <w:tcW w:w="2443" w:type="dxa"/>
            <w:gridSpan w:val="2"/>
            <w:vAlign w:val="center"/>
          </w:tcPr>
          <w:p w:rsidR="006A0E22" w:rsidRPr="00DB0028" w:rsidRDefault="006A0E22" w:rsidP="006A0E22">
            <w:pPr>
              <w:spacing w:after="0" w:line="240" w:lineRule="auto"/>
              <w:jc w:val="center"/>
              <w:rPr>
                <w:rFonts w:ascii="Times New Roman" w:hAnsi="Times New Roman"/>
                <w:sz w:val="20"/>
                <w:szCs w:val="20"/>
                <w:lang w:eastAsia="bs-Latn-BA"/>
              </w:rPr>
            </w:pPr>
            <w:r w:rsidRPr="00DB0028">
              <w:rPr>
                <w:rFonts w:ascii="Times New Roman" w:hAnsi="Times New Roman"/>
                <w:sz w:val="20"/>
                <w:szCs w:val="20"/>
                <w:lang w:eastAsia="bs-Latn-BA"/>
              </w:rPr>
              <w:t>НАПОМЕНА:</w:t>
            </w:r>
          </w:p>
          <w:p w:rsidR="00126481" w:rsidRPr="00802CB0" w:rsidRDefault="006A0E22" w:rsidP="006A0E22">
            <w:pPr>
              <w:spacing w:after="0" w:line="240" w:lineRule="auto"/>
              <w:rPr>
                <w:rFonts w:ascii="Times New Roman" w:hAnsi="Times New Roman"/>
                <w:sz w:val="20"/>
                <w:szCs w:val="20"/>
                <w:lang w:eastAsia="bs-Latn-BA"/>
              </w:rPr>
            </w:pPr>
            <w:r w:rsidRPr="00DB0028">
              <w:rPr>
                <w:rFonts w:ascii="Times New Roman" w:hAnsi="Times New Roman"/>
                <w:sz w:val="20"/>
                <w:szCs w:val="20"/>
                <w:lang w:val="sr-Cyrl-RS" w:eastAsia="bs-Latn-BA"/>
              </w:rPr>
              <w:t xml:space="preserve">    (веза активност 3.2.8)</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lang w:val="hr-BA"/>
              </w:rPr>
              <w:t>Број обучених службеника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Континуирано, IV кваратал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3.2.11</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sr-Cyrl-CS"/>
              </w:rPr>
            </w:pPr>
            <w:r w:rsidRPr="00802CB0">
              <w:rPr>
                <w:rFonts w:ascii="Times New Roman" w:hAnsi="Times New Roman"/>
                <w:sz w:val="20"/>
                <w:szCs w:val="20"/>
                <w:lang w:val="sr-Cyrl-CS"/>
              </w:rPr>
              <w:t>Обезбедити брзу и ефикасну размену информација између граничних фитосанитарних инспектора</w:t>
            </w:r>
          </w:p>
        </w:tc>
        <w:tc>
          <w:tcPr>
            <w:tcW w:w="2430" w:type="dxa"/>
            <w:vAlign w:val="center"/>
          </w:tcPr>
          <w:p w:rsidR="00126481" w:rsidRPr="006A0E22" w:rsidRDefault="00126481" w:rsidP="00802CB0">
            <w:pPr>
              <w:spacing w:after="0" w:line="240" w:lineRule="auto"/>
              <w:jc w:val="center"/>
              <w:rPr>
                <w:rFonts w:ascii="Times New Roman" w:hAnsi="Times New Roman"/>
                <w:sz w:val="20"/>
                <w:szCs w:val="20"/>
                <w:lang w:val="sr-Cyrl-RS"/>
              </w:rPr>
            </w:pPr>
            <w:r w:rsidRPr="00802CB0">
              <w:rPr>
                <w:rFonts w:ascii="Times New Roman" w:hAnsi="Times New Roman"/>
                <w:sz w:val="20"/>
                <w:szCs w:val="20"/>
              </w:rPr>
              <w:t>Министарство пољопривреде, шумарства и водопривреде</w:t>
            </w:r>
            <w:r w:rsidR="00DB0028">
              <w:rPr>
                <w:rFonts w:ascii="Times New Roman" w:hAnsi="Times New Roman"/>
                <w:sz w:val="20"/>
                <w:szCs w:val="20"/>
                <w:lang w:val="sr-Cyrl-RS"/>
              </w:rPr>
              <w:t xml:space="preserve">, </w:t>
            </w:r>
            <w:r w:rsidR="006A0E22" w:rsidRPr="00DB0028">
              <w:rPr>
                <w:rFonts w:ascii="Times New Roman" w:hAnsi="Times New Roman"/>
                <w:sz w:val="20"/>
                <w:szCs w:val="20"/>
                <w:lang w:val="sr-Cyrl-RS"/>
              </w:rPr>
              <w:t>Управа за заштиту биља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 xml:space="preserve">Повезивање ИТ система </w:t>
            </w:r>
            <w:r w:rsidRPr="00802CB0">
              <w:rPr>
                <w:rFonts w:ascii="Times New Roman" w:hAnsi="Times New Roman"/>
                <w:sz w:val="20"/>
                <w:szCs w:val="20"/>
              </w:rPr>
              <w:t>GFI</w:t>
            </w:r>
            <w:r w:rsidRPr="00802CB0">
              <w:rPr>
                <w:rFonts w:ascii="Times New Roman" w:hAnsi="Times New Roman"/>
                <w:sz w:val="20"/>
                <w:szCs w:val="20"/>
                <w:lang w:val="ru-RU"/>
              </w:rPr>
              <w:t xml:space="preserve"> са системом Управе, овлашћених лабораторија, заступника увозника</w:t>
            </w:r>
          </w:p>
        </w:tc>
        <w:tc>
          <w:tcPr>
            <w:tcW w:w="2443" w:type="dxa"/>
            <w:gridSpan w:val="2"/>
            <w:vAlign w:val="center"/>
          </w:tcPr>
          <w:p w:rsidR="006A0E22" w:rsidRPr="00DB0028" w:rsidRDefault="006A0E22" w:rsidP="006A0E22">
            <w:pPr>
              <w:spacing w:after="0" w:line="240" w:lineRule="auto"/>
              <w:jc w:val="center"/>
              <w:rPr>
                <w:rFonts w:ascii="Times New Roman" w:hAnsi="Times New Roman"/>
                <w:sz w:val="20"/>
                <w:szCs w:val="20"/>
                <w:lang w:val="hr-BA" w:eastAsia="bs-Latn-BA"/>
              </w:rPr>
            </w:pPr>
            <w:r w:rsidRPr="00DB0028">
              <w:rPr>
                <w:rFonts w:ascii="Times New Roman" w:hAnsi="Times New Roman"/>
                <w:sz w:val="20"/>
                <w:szCs w:val="20"/>
                <w:lang w:val="hr-BA" w:eastAsia="bs-Latn-BA"/>
              </w:rPr>
              <w:t xml:space="preserve">Буџет </w:t>
            </w:r>
            <w:r w:rsidRPr="00DB0028">
              <w:rPr>
                <w:rFonts w:ascii="Times New Roman" w:hAnsi="Times New Roman"/>
                <w:sz w:val="20"/>
                <w:szCs w:val="20"/>
                <w:lang w:val="sr-Cyrl-RS" w:eastAsia="bs-Latn-BA"/>
              </w:rPr>
              <w:t>Министарства пољопривреде, шумарства и водопривреде – Управе за заштиту биља планира</w:t>
            </w:r>
            <w:r w:rsidRPr="00DB0028">
              <w:rPr>
                <w:rFonts w:ascii="Times New Roman" w:hAnsi="Times New Roman"/>
                <w:sz w:val="20"/>
                <w:szCs w:val="20"/>
                <w:lang w:val="hr-BA" w:eastAsia="bs-Latn-BA"/>
              </w:rPr>
              <w:t xml:space="preserve">но у буџету за 2019 годину </w:t>
            </w:r>
          </w:p>
          <w:p w:rsidR="00126481" w:rsidRPr="00802CB0" w:rsidRDefault="006A0E22" w:rsidP="006A0E22">
            <w:pPr>
              <w:spacing w:after="0" w:line="240" w:lineRule="auto"/>
              <w:jc w:val="center"/>
              <w:rPr>
                <w:rFonts w:ascii="Times New Roman" w:hAnsi="Times New Roman"/>
                <w:sz w:val="20"/>
                <w:szCs w:val="20"/>
                <w:lang w:eastAsia="bs-Latn-BA"/>
              </w:rPr>
            </w:pPr>
            <w:r w:rsidRPr="00DB0028">
              <w:rPr>
                <w:rFonts w:ascii="Times New Roman" w:hAnsi="Times New Roman"/>
                <w:sz w:val="20"/>
                <w:szCs w:val="20"/>
                <w:lang w:val="sr-Cyrl-RS" w:eastAsia="bs-Latn-BA"/>
              </w:rPr>
              <w:t>9.0</w:t>
            </w:r>
            <w:r w:rsidRPr="00DB0028">
              <w:rPr>
                <w:rFonts w:ascii="Times New Roman" w:hAnsi="Times New Roman"/>
                <w:sz w:val="20"/>
                <w:szCs w:val="20"/>
                <w:lang w:val="hr-BA" w:eastAsia="bs-Latn-BA"/>
              </w:rPr>
              <w:t xml:space="preserve">00.000 </w:t>
            </w:r>
            <w:r w:rsidRPr="00DB0028">
              <w:rPr>
                <w:rFonts w:ascii="Times New Roman" w:hAnsi="Times New Roman"/>
                <w:sz w:val="20"/>
                <w:szCs w:val="20"/>
                <w:lang w:val="sr-Cyrl-RS" w:eastAsia="bs-Latn-BA"/>
              </w:rPr>
              <w:t>динара</w:t>
            </w:r>
            <w:r w:rsidRPr="00DB0028">
              <w:rPr>
                <w:rFonts w:ascii="Times New Roman" w:hAnsi="Times New Roman"/>
                <w:sz w:val="20"/>
                <w:szCs w:val="20"/>
                <w:lang w:val="hr-BA" w:eastAsia="bs-Latn-BA"/>
              </w:rPr>
              <w:t xml:space="preserve"> за </w:t>
            </w:r>
            <w:r w:rsidRPr="00DB0028">
              <w:rPr>
                <w:rFonts w:ascii="Times New Roman" w:hAnsi="Times New Roman"/>
                <w:sz w:val="20"/>
                <w:szCs w:val="20"/>
                <w:lang w:val="sr-Cyrl-RS" w:eastAsia="bs-Latn-BA"/>
              </w:rPr>
              <w:t>(</w:t>
            </w:r>
            <w:r w:rsidRPr="00DB0028">
              <w:rPr>
                <w:rFonts w:ascii="Times New Roman" w:hAnsi="Times New Roman"/>
                <w:sz w:val="20"/>
                <w:szCs w:val="20"/>
                <w:lang w:val="hr-BA" w:eastAsia="bs-Latn-BA"/>
              </w:rPr>
              <w:t>Softver и Hardver</w:t>
            </w:r>
            <w:r w:rsidRPr="00DB0028">
              <w:rPr>
                <w:rFonts w:ascii="Times New Roman" w:hAnsi="Times New Roman"/>
                <w:sz w:val="20"/>
                <w:szCs w:val="20"/>
                <w:lang w:val="sr-Cyrl-RS" w:eastAsia="bs-Latn-BA"/>
              </w:rPr>
              <w:t>)</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Размена информација између Управе за заштиту биља,  акредитованих лабараторија, шпедитера и тд</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3.2.12</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sr-Cyrl-CS"/>
              </w:rPr>
            </w:pPr>
            <w:r w:rsidRPr="00802CB0">
              <w:rPr>
                <w:rFonts w:ascii="Times New Roman" w:hAnsi="Times New Roman"/>
                <w:sz w:val="20"/>
                <w:szCs w:val="20"/>
                <w:lang w:val="sr-Cyrl-CS"/>
              </w:rPr>
              <w:t>Обезбедити брзу и ефикасну размену информација између граничних фитосанитарних инспектора</w:t>
            </w:r>
          </w:p>
        </w:tc>
        <w:tc>
          <w:tcPr>
            <w:tcW w:w="2430" w:type="dxa"/>
            <w:vAlign w:val="center"/>
          </w:tcPr>
          <w:p w:rsidR="00126481" w:rsidRPr="006A0E22" w:rsidRDefault="00126481" w:rsidP="00802CB0">
            <w:pPr>
              <w:spacing w:after="0" w:line="240" w:lineRule="auto"/>
              <w:jc w:val="center"/>
              <w:rPr>
                <w:rFonts w:ascii="Times New Roman" w:hAnsi="Times New Roman"/>
                <w:sz w:val="20"/>
                <w:szCs w:val="20"/>
                <w:lang w:val="sr-Cyrl-RS"/>
              </w:rPr>
            </w:pPr>
            <w:r w:rsidRPr="00802CB0">
              <w:rPr>
                <w:rFonts w:ascii="Times New Roman" w:hAnsi="Times New Roman"/>
                <w:sz w:val="20"/>
                <w:szCs w:val="20"/>
              </w:rPr>
              <w:t>Министарство пољопривреде, шумарства и водопривреде</w:t>
            </w:r>
            <w:r w:rsidR="00DB0028" w:rsidRPr="00DB0028">
              <w:rPr>
                <w:rFonts w:ascii="Times New Roman" w:hAnsi="Times New Roman"/>
                <w:sz w:val="20"/>
                <w:szCs w:val="20"/>
                <w:lang w:val="sr-Cyrl-RS"/>
              </w:rPr>
              <w:t xml:space="preserve">, </w:t>
            </w:r>
            <w:r w:rsidR="006A0E22" w:rsidRPr="00DB0028">
              <w:rPr>
                <w:rFonts w:ascii="Times New Roman" w:hAnsi="Times New Roman"/>
                <w:sz w:val="20"/>
                <w:szCs w:val="20"/>
                <w:lang w:val="sr-Cyrl-RS"/>
              </w:rPr>
              <w:t>Управа за заштиту биља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hr-BA"/>
              </w:rPr>
              <w:t>Обука за рад у ИТ систему</w:t>
            </w:r>
          </w:p>
        </w:tc>
        <w:tc>
          <w:tcPr>
            <w:tcW w:w="2443" w:type="dxa"/>
            <w:gridSpan w:val="2"/>
            <w:vAlign w:val="center"/>
          </w:tcPr>
          <w:p w:rsidR="006A0E22" w:rsidRPr="00DB0028" w:rsidRDefault="006A0E22" w:rsidP="006A0E22">
            <w:pPr>
              <w:spacing w:after="0" w:line="240" w:lineRule="auto"/>
              <w:jc w:val="center"/>
              <w:rPr>
                <w:rFonts w:ascii="Times New Roman" w:hAnsi="Times New Roman"/>
                <w:sz w:val="20"/>
                <w:szCs w:val="20"/>
                <w:lang w:val="hr-BA" w:eastAsia="bs-Latn-BA"/>
              </w:rPr>
            </w:pPr>
            <w:r w:rsidRPr="00DB0028">
              <w:rPr>
                <w:rFonts w:ascii="Times New Roman" w:hAnsi="Times New Roman"/>
                <w:sz w:val="20"/>
                <w:szCs w:val="20"/>
                <w:lang w:val="hr-BA" w:eastAsia="bs-Latn-BA"/>
              </w:rPr>
              <w:t xml:space="preserve">Буџет </w:t>
            </w:r>
            <w:r w:rsidRPr="00DB0028">
              <w:rPr>
                <w:rFonts w:ascii="Times New Roman" w:hAnsi="Times New Roman"/>
                <w:sz w:val="20"/>
                <w:szCs w:val="20"/>
                <w:lang w:val="sr-Cyrl-RS" w:eastAsia="bs-Latn-BA"/>
              </w:rPr>
              <w:t>Министарства пољопривреде, шумарства и водопривреде – Управе за заштиту биља планира</w:t>
            </w:r>
            <w:r w:rsidRPr="00DB0028">
              <w:rPr>
                <w:rFonts w:ascii="Times New Roman" w:hAnsi="Times New Roman"/>
                <w:sz w:val="20"/>
                <w:szCs w:val="20"/>
                <w:lang w:val="hr-BA" w:eastAsia="bs-Latn-BA"/>
              </w:rPr>
              <w:t xml:space="preserve">но у буџету за 2019 годину </w:t>
            </w:r>
          </w:p>
          <w:p w:rsidR="00126481" w:rsidRPr="00802CB0" w:rsidRDefault="006A0E22" w:rsidP="006A0E22">
            <w:pPr>
              <w:spacing w:after="0" w:line="240" w:lineRule="auto"/>
              <w:jc w:val="center"/>
              <w:rPr>
                <w:rFonts w:ascii="Times New Roman" w:hAnsi="Times New Roman"/>
                <w:sz w:val="20"/>
                <w:szCs w:val="20"/>
                <w:lang w:eastAsia="bs-Latn-BA"/>
              </w:rPr>
            </w:pPr>
            <w:r w:rsidRPr="00DB0028">
              <w:rPr>
                <w:rFonts w:ascii="Times New Roman" w:hAnsi="Times New Roman"/>
                <w:sz w:val="20"/>
                <w:szCs w:val="20"/>
                <w:lang w:val="sr-Cyrl-RS" w:eastAsia="bs-Latn-BA"/>
              </w:rPr>
              <w:t>9.0</w:t>
            </w:r>
            <w:r w:rsidRPr="00DB0028">
              <w:rPr>
                <w:rFonts w:ascii="Times New Roman" w:hAnsi="Times New Roman"/>
                <w:sz w:val="20"/>
                <w:szCs w:val="20"/>
                <w:lang w:val="hr-BA" w:eastAsia="bs-Latn-BA"/>
              </w:rPr>
              <w:t xml:space="preserve">00.000 </w:t>
            </w:r>
            <w:r w:rsidRPr="00DB0028">
              <w:rPr>
                <w:rFonts w:ascii="Times New Roman" w:hAnsi="Times New Roman"/>
                <w:sz w:val="20"/>
                <w:szCs w:val="20"/>
                <w:lang w:val="sr-Cyrl-RS" w:eastAsia="bs-Latn-BA"/>
              </w:rPr>
              <w:t>динара</w:t>
            </w:r>
            <w:r w:rsidRPr="00DB0028">
              <w:rPr>
                <w:rFonts w:ascii="Times New Roman" w:hAnsi="Times New Roman"/>
                <w:sz w:val="20"/>
                <w:szCs w:val="20"/>
                <w:lang w:val="hr-BA" w:eastAsia="bs-Latn-BA"/>
              </w:rPr>
              <w:t xml:space="preserve"> за </w:t>
            </w:r>
            <w:r w:rsidRPr="00DB0028">
              <w:rPr>
                <w:rFonts w:ascii="Times New Roman" w:hAnsi="Times New Roman"/>
                <w:sz w:val="20"/>
                <w:szCs w:val="20"/>
                <w:lang w:val="sr-Cyrl-RS" w:eastAsia="bs-Latn-BA"/>
              </w:rPr>
              <w:t>(</w:t>
            </w:r>
            <w:r w:rsidRPr="00DB0028">
              <w:rPr>
                <w:rFonts w:ascii="Times New Roman" w:hAnsi="Times New Roman"/>
                <w:sz w:val="20"/>
                <w:szCs w:val="20"/>
                <w:lang w:val="hr-BA" w:eastAsia="bs-Latn-BA"/>
              </w:rPr>
              <w:t>Softver и Hardver</w:t>
            </w:r>
            <w:r w:rsidRPr="00DB0028">
              <w:rPr>
                <w:rFonts w:ascii="Times New Roman" w:hAnsi="Times New Roman"/>
                <w:sz w:val="20"/>
                <w:szCs w:val="20"/>
                <w:lang w:val="sr-Cyrl-RS" w:eastAsia="bs-Latn-BA"/>
              </w:rPr>
              <w:t>)</w:t>
            </w:r>
            <w:r w:rsidRPr="00DB0028">
              <w:rPr>
                <w:rFonts w:ascii="Times New Roman" w:hAnsi="Times New Roman"/>
                <w:sz w:val="20"/>
                <w:szCs w:val="20"/>
                <w:lang w:val="sr-Cyrl-RS" w:eastAsia="bs-Latn-BA"/>
              </w:rPr>
              <w:br/>
              <w:t>(веза активност 3.2.11)</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Број обука за рад у ИТ систему</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rPr>
            </w:pPr>
          </w:p>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3.2.13</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sr-Cyrl-CS"/>
              </w:rPr>
            </w:pPr>
            <w:r w:rsidRPr="00802CB0">
              <w:rPr>
                <w:rFonts w:ascii="Times New Roman" w:hAnsi="Times New Roman"/>
                <w:sz w:val="20"/>
                <w:szCs w:val="20"/>
                <w:lang w:val="sr-Cyrl-CS"/>
              </w:rPr>
              <w:t>Обезбедити брзу и ефикасну размену информација између граничних фитосанитарних инспектора</w:t>
            </w:r>
          </w:p>
        </w:tc>
        <w:tc>
          <w:tcPr>
            <w:tcW w:w="2430" w:type="dxa"/>
            <w:vAlign w:val="center"/>
          </w:tcPr>
          <w:p w:rsidR="00126481" w:rsidRPr="006A0E22" w:rsidRDefault="00126481" w:rsidP="00802CB0">
            <w:pPr>
              <w:spacing w:after="0" w:line="240" w:lineRule="auto"/>
              <w:jc w:val="center"/>
              <w:rPr>
                <w:rFonts w:ascii="Times New Roman" w:hAnsi="Times New Roman"/>
                <w:sz w:val="20"/>
                <w:szCs w:val="20"/>
                <w:lang w:val="sr-Cyrl-RS"/>
              </w:rPr>
            </w:pPr>
            <w:r w:rsidRPr="00802CB0">
              <w:rPr>
                <w:rFonts w:ascii="Times New Roman" w:hAnsi="Times New Roman"/>
                <w:sz w:val="20"/>
                <w:szCs w:val="20"/>
              </w:rPr>
              <w:t xml:space="preserve">Министарство пољопривреде, шумарства и </w:t>
            </w:r>
            <w:r w:rsidRPr="00DB0028">
              <w:rPr>
                <w:rFonts w:ascii="Times New Roman" w:hAnsi="Times New Roman"/>
                <w:sz w:val="20"/>
                <w:szCs w:val="20"/>
              </w:rPr>
              <w:t>водопривреде</w:t>
            </w:r>
            <w:r w:rsidR="00DB0028" w:rsidRPr="00DB0028">
              <w:rPr>
                <w:rFonts w:ascii="Times New Roman" w:hAnsi="Times New Roman"/>
                <w:sz w:val="20"/>
                <w:szCs w:val="20"/>
                <w:lang w:val="sr-Cyrl-RS"/>
              </w:rPr>
              <w:t xml:space="preserve">, </w:t>
            </w:r>
            <w:r w:rsidR="006A0E22" w:rsidRPr="00DB0028">
              <w:rPr>
                <w:rFonts w:ascii="Times New Roman" w:hAnsi="Times New Roman"/>
                <w:sz w:val="20"/>
                <w:szCs w:val="20"/>
                <w:lang w:val="sr-Cyrl-RS"/>
              </w:rPr>
              <w:t>Управа за заштиту биља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hr-BA"/>
              </w:rPr>
              <w:t>Припрема за ЕУ систем нотификације улазак и коришћење базе EUROPHIT</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Трошкови тренутно непознати</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hr-BA"/>
              </w:rPr>
              <w:t>Размена података у оквиру базе EUROPHIT</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до пријема у чланство Европске уније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3.2.14</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sr-Cyrl-CS"/>
              </w:rPr>
            </w:pPr>
            <w:r w:rsidRPr="00802CB0">
              <w:rPr>
                <w:rFonts w:ascii="Times New Roman" w:hAnsi="Times New Roman"/>
                <w:sz w:val="20"/>
                <w:szCs w:val="20"/>
                <w:lang w:val="sr-Cyrl-CS"/>
              </w:rPr>
              <w:t>Успоставити видео надзор у царинским испоставама и на граничним прелазима са централним снимачем сигнала у циљу спровођења царинске контроле</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Министарство финансија – 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hr-BA"/>
              </w:rPr>
              <w:t>Набавка инсталација, опреме и софтвера</w:t>
            </w:r>
          </w:p>
        </w:tc>
        <w:tc>
          <w:tcPr>
            <w:tcW w:w="2443" w:type="dxa"/>
            <w:gridSpan w:val="2"/>
            <w:vAlign w:val="center"/>
          </w:tcPr>
          <w:p w:rsidR="006A0E22" w:rsidRPr="00DB0028" w:rsidRDefault="006A0E22" w:rsidP="006A0E22">
            <w:pPr>
              <w:pStyle w:val="NoSpacing"/>
              <w:jc w:val="center"/>
              <w:rPr>
                <w:ins w:id="1" w:author="Dragan Kuzmanovic" w:date="2018-12-20T13:33:00Z"/>
                <w:rFonts w:ascii="Times New Roman" w:hAnsi="Times New Roman"/>
                <w:sz w:val="20"/>
                <w:szCs w:val="20"/>
                <w:lang w:val="sr-Cyrl-RS"/>
              </w:rPr>
            </w:pPr>
            <w:r w:rsidRPr="00DB0028">
              <w:rPr>
                <w:rFonts w:ascii="Times New Roman" w:hAnsi="Times New Roman"/>
                <w:sz w:val="20"/>
                <w:szCs w:val="20"/>
                <w:lang w:val="sr-Cyrl-RS"/>
              </w:rPr>
              <w:t>Нису потребна средства на резделу Министарства финансија – Управе царина</w:t>
            </w:r>
          </w:p>
          <w:p w:rsidR="00126481" w:rsidRPr="00802CB0" w:rsidRDefault="00126481" w:rsidP="00802CB0">
            <w:pPr>
              <w:spacing w:after="0" w:line="240" w:lineRule="auto"/>
              <w:jc w:val="center"/>
              <w:rPr>
                <w:rFonts w:ascii="Times New Roman" w:hAnsi="Times New Roman"/>
                <w:sz w:val="20"/>
                <w:szCs w:val="20"/>
                <w:lang w:val="ru-RU"/>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lang w:val="hr-BA"/>
              </w:rPr>
              <w:t>Успостављен видео-надзор</w:t>
            </w:r>
          </w:p>
        </w:tc>
        <w:tc>
          <w:tcPr>
            <w:tcW w:w="2538" w:type="dxa"/>
            <w:gridSpan w:val="2"/>
            <w:vAlign w:val="center"/>
          </w:tcPr>
          <w:p w:rsidR="00126481" w:rsidRPr="00802CB0" w:rsidRDefault="00126481" w:rsidP="00802CB0">
            <w:pPr>
              <w:jc w:val="center"/>
              <w:rPr>
                <w:rFonts w:ascii="Times New Roman" w:hAnsi="Times New Roman"/>
                <w:sz w:val="20"/>
                <w:szCs w:val="20"/>
              </w:rPr>
            </w:pPr>
            <w:r w:rsidRPr="00802CB0">
              <w:rPr>
                <w:rFonts w:ascii="Times New Roman" w:hAnsi="Times New Roman"/>
                <w:sz w:val="20"/>
                <w:szCs w:val="20"/>
              </w:rPr>
              <w:t>IV квартал 2020. године</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pStyle w:val="NoSpacing"/>
              <w:jc w:val="center"/>
              <w:rPr>
                <w:rFonts w:ascii="Times New Roman" w:hAnsi="Times New Roman"/>
                <w:b/>
              </w:rPr>
            </w:pPr>
            <w:r w:rsidRPr="00802CB0">
              <w:rPr>
                <w:rFonts w:ascii="Times New Roman" w:hAnsi="Times New Roman"/>
                <w:b/>
              </w:rPr>
              <w:t>3.3 САРАДЊА СА СУСЕДНИМ ЗЕМЉАМА</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3.3.1</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Имплементација Kонвенције о полицијској сарадњи у Југоисточној Европи</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p>
          <w:p w:rsidR="00126481" w:rsidRPr="00802CB0" w:rsidRDefault="00126481" w:rsidP="00802CB0">
            <w:pPr>
              <w:spacing w:after="0" w:line="240" w:lineRule="auto"/>
              <w:jc w:val="center"/>
              <w:rPr>
                <w:rFonts w:ascii="Times New Roman" w:hAnsi="Times New Roman"/>
                <w:color w:val="FF0000"/>
                <w:sz w:val="20"/>
                <w:szCs w:val="20"/>
                <w:lang w:val="sr-Cyrl-CS" w:eastAsia="bs-Latn-BA"/>
              </w:rPr>
            </w:pPr>
            <w:r w:rsidRPr="00802CB0">
              <w:rPr>
                <w:rFonts w:ascii="Times New Roman" w:hAnsi="Times New Roman"/>
                <w:sz w:val="20"/>
                <w:szCs w:val="20"/>
                <w:lang w:val="sr-Cyrl-CS" w:eastAsia="bs-Latn-BA"/>
              </w:rPr>
              <w:t>Спровођење заједничких патрола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p>
          <w:p w:rsidR="00126481" w:rsidRPr="00802CB0" w:rsidRDefault="00126481" w:rsidP="00802CB0">
            <w:pPr>
              <w:spacing w:after="0" w:line="240" w:lineRule="auto"/>
              <w:jc w:val="center"/>
              <w:rPr>
                <w:rFonts w:ascii="Times New Roman" w:hAnsi="Times New Roman"/>
                <w:color w:val="FF0000"/>
                <w:sz w:val="20"/>
                <w:szCs w:val="20"/>
                <w:lang w:val="sr-Cyrl-CS" w:eastAsia="bs-Latn-BA"/>
              </w:rPr>
            </w:pPr>
            <w:r w:rsidRPr="00802CB0">
              <w:rPr>
                <w:rFonts w:ascii="Times New Roman" w:hAnsi="Times New Roman"/>
                <w:sz w:val="20"/>
                <w:szCs w:val="20"/>
                <w:lang w:val="sr-Cyrl-CS" w:eastAsia="bs-Latn-BA"/>
              </w:rPr>
              <w:t>Број реализованих патрола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p>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3.3.2</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Имплементација Kонвенције о полицијској сарадњи у Југоисточној Европи</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val="bs-Latn-BA" w:eastAsia="bs-Latn-BA"/>
              </w:rPr>
              <w:t xml:space="preserve">Размена информација по </w:t>
            </w:r>
            <w:r w:rsidRPr="00802CB0">
              <w:rPr>
                <w:rFonts w:ascii="Times New Roman" w:hAnsi="Times New Roman"/>
                <w:sz w:val="20"/>
                <w:szCs w:val="20"/>
                <w:lang w:val="sr-Cyrl-CS" w:eastAsia="bs-Latn-BA"/>
              </w:rPr>
              <w:t>К</w:t>
            </w:r>
            <w:r w:rsidRPr="00802CB0">
              <w:rPr>
                <w:rFonts w:ascii="Times New Roman" w:hAnsi="Times New Roman"/>
                <w:sz w:val="20"/>
                <w:szCs w:val="20"/>
                <w:lang w:val="bs-Latn-BA" w:eastAsia="bs-Latn-BA"/>
              </w:rPr>
              <w:t>онвенцији</w:t>
            </w:r>
            <w:r w:rsidRPr="00802CB0">
              <w:rPr>
                <w:rFonts w:ascii="Times New Roman" w:hAnsi="Times New Roman"/>
                <w:sz w:val="20"/>
                <w:szCs w:val="20"/>
                <w:lang w:val="sr-Cyrl-CS" w:eastAsia="bs-Latn-BA"/>
              </w:rPr>
              <w:t xml:space="preserve"> о полицијској сарадњи у Југоисточној Европи у заједничким контакт центрима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Број размењених информација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3.3.3</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lang w:val="hr-BA"/>
              </w:rPr>
              <w:t xml:space="preserve">Имплементација </w:t>
            </w:r>
            <w:r w:rsidRPr="00802CB0">
              <w:rPr>
                <w:rFonts w:ascii="Times New Roman" w:hAnsi="Times New Roman"/>
                <w:sz w:val="20"/>
                <w:szCs w:val="20"/>
              </w:rPr>
              <w:t>на основу постојећег билатералног Протокола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bs-Latn-BA" w:eastAsia="bs-Latn-BA"/>
              </w:rPr>
              <w:t>Успостављање заједничких патрола</w:t>
            </w:r>
            <w:r w:rsidRPr="00802CB0">
              <w:rPr>
                <w:rFonts w:ascii="Times New Roman" w:hAnsi="Times New Roman"/>
                <w:sz w:val="20"/>
                <w:szCs w:val="20"/>
                <w:lang w:val="ru-RU" w:eastAsia="bs-Latn-BA"/>
              </w:rPr>
              <w:t xml:space="preserve"> са Р</w:t>
            </w:r>
            <w:r w:rsidRPr="00802CB0">
              <w:rPr>
                <w:rFonts w:ascii="Times New Roman" w:hAnsi="Times New Roman"/>
                <w:sz w:val="20"/>
                <w:szCs w:val="20"/>
                <w:lang w:val="sr-Cyrl-CS" w:eastAsia="bs-Latn-BA"/>
              </w:rPr>
              <w:t xml:space="preserve">епубликом </w:t>
            </w:r>
            <w:r w:rsidRPr="00802CB0">
              <w:rPr>
                <w:rFonts w:ascii="Times New Roman" w:hAnsi="Times New Roman"/>
                <w:sz w:val="20"/>
                <w:szCs w:val="20"/>
                <w:lang w:val="ru-RU" w:eastAsia="bs-Latn-BA"/>
              </w:rPr>
              <w:t>Хрватском</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Веза:АП за 24</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Правда, слобода и безбедност</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Буџет Министарства унутрашњих послова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320.000 динара</w:t>
            </w:r>
            <w:r w:rsidR="0002411F" w:rsidRPr="00802CB0">
              <w:rPr>
                <w:rFonts w:ascii="Times New Roman" w:hAnsi="Times New Roman"/>
                <w:sz w:val="20"/>
                <w:szCs w:val="20"/>
                <w:lang w:eastAsia="bs-Latn-BA"/>
              </w:rPr>
              <w:t xml:space="preserve"> у 2019. години </w:t>
            </w:r>
            <w:r w:rsidRPr="00802CB0">
              <w:rPr>
                <w:rFonts w:ascii="Times New Roman" w:hAnsi="Times New Roman"/>
                <w:sz w:val="20"/>
                <w:szCs w:val="20"/>
                <w:lang w:eastAsia="bs-Latn-BA"/>
              </w:rPr>
              <w:t xml:space="preserve"> – трошкови горива</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bs-Latn-BA" w:eastAsia="bs-Latn-BA"/>
              </w:rPr>
              <w:t>Број спроведених заједничких патрола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3.3.4</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Припрема, израда, ревизија и имплементација аката донетих на основу споразума о полицијској сарадњи</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hr-BA" w:eastAsia="bs-Latn-BA"/>
              </w:rPr>
              <w:t>Сп</w:t>
            </w:r>
            <w:r w:rsidRPr="00802CB0">
              <w:rPr>
                <w:rFonts w:ascii="Times New Roman" w:hAnsi="Times New Roman"/>
                <w:sz w:val="20"/>
                <w:szCs w:val="20"/>
                <w:lang w:val="bs-Latn-BA" w:eastAsia="bs-Latn-BA"/>
              </w:rPr>
              <w:t xml:space="preserve">роводити активности </w:t>
            </w:r>
            <w:r w:rsidRPr="00802CB0">
              <w:rPr>
                <w:rFonts w:ascii="Times New Roman" w:hAnsi="Times New Roman"/>
                <w:sz w:val="20"/>
                <w:szCs w:val="20"/>
                <w:lang w:val="hr-BA" w:eastAsia="bs-Latn-BA"/>
              </w:rPr>
              <w:t>предвиђене споразумима о полицијској сарадњи</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u w:val="single"/>
              </w:rPr>
            </w:pPr>
            <w:r w:rsidRPr="00802CB0">
              <w:rPr>
                <w:rFonts w:ascii="Times New Roman" w:hAnsi="Times New Roman"/>
                <w:sz w:val="20"/>
                <w:szCs w:val="20"/>
              </w:rPr>
              <w:t>Број спроведених активности</w:t>
            </w:r>
          </w:p>
        </w:tc>
        <w:tc>
          <w:tcPr>
            <w:tcW w:w="2538" w:type="dxa"/>
            <w:gridSpan w:val="2"/>
            <w:vAlign w:val="center"/>
          </w:tcPr>
          <w:p w:rsidR="00126481" w:rsidRPr="00802CB0" w:rsidRDefault="00126481" w:rsidP="00802CB0">
            <w:pPr>
              <w:jc w:val="center"/>
              <w:rPr>
                <w:rFonts w:ascii="Times New Roman" w:hAnsi="Times New Roman"/>
                <w:sz w:val="20"/>
                <w:szCs w:val="20"/>
                <w:u w:val="single"/>
                <w:lang w:eastAsia="hr-HR"/>
              </w:rPr>
            </w:pPr>
            <w:r w:rsidRPr="00802CB0">
              <w:rPr>
                <w:rFonts w:ascii="Times New Roman" w:hAnsi="Times New Roman"/>
                <w:sz w:val="20"/>
                <w:szCs w:val="20"/>
                <w:lang w:eastAsia="hr-HR"/>
              </w:rPr>
              <w:t>Континуирано до IV квартала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3.3.5</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Припрема, израда, ревизија и имплементација аката донетих на основу споразума о полицијској сарадњи</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bs-Latn-BA" w:eastAsia="bs-Latn-BA"/>
              </w:rPr>
              <w:t>Наставити са успостављањем заједничких локација граничних прелаза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Успостављени ГП на заједничким локацијама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 до IV квартала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3.3.6</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Припрема, израда, ревизија и имплементација аката донетих на основу споразума о полицијској сарадњи</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 – 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hr-BA" w:eastAsia="bs-Latn-BA"/>
              </w:rPr>
              <w:t>Континуирано наставити сарадњу са регионалним</w:t>
            </w:r>
            <w:r w:rsidRPr="00802CB0">
              <w:rPr>
                <w:rFonts w:ascii="Times New Roman" w:hAnsi="Times New Roman"/>
                <w:sz w:val="20"/>
                <w:szCs w:val="20"/>
                <w:lang w:eastAsia="bs-Latn-BA"/>
              </w:rPr>
              <w:t xml:space="preserve"> организацијама и </w:t>
            </w:r>
            <w:r w:rsidRPr="00802CB0">
              <w:rPr>
                <w:rFonts w:ascii="Times New Roman" w:hAnsi="Times New Roman"/>
                <w:sz w:val="20"/>
                <w:szCs w:val="20"/>
                <w:lang w:val="hr-BA" w:eastAsia="bs-Latn-BA"/>
              </w:rPr>
              <w:t xml:space="preserve"> иницијативама DCAF, MARII, SELEC, IOM, ICMPD, </w:t>
            </w:r>
            <w:r w:rsidRPr="00802CB0">
              <w:rPr>
                <w:rFonts w:ascii="Times New Roman" w:hAnsi="Times New Roman"/>
                <w:sz w:val="20"/>
                <w:szCs w:val="20"/>
                <w:lang w:val="bs-Latn-BA" w:eastAsia="bs-Latn-BA"/>
              </w:rPr>
              <w:t>RCC...</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Буџет Министарства унутрашњих послова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432.000 динара – трошкови службених путовања у иностранство</w:t>
            </w:r>
          </w:p>
          <w:p w:rsidR="00126481" w:rsidRPr="00DB0028" w:rsidRDefault="006E4C49" w:rsidP="00802CB0">
            <w:pPr>
              <w:jc w:val="center"/>
              <w:rPr>
                <w:rFonts w:ascii="Times New Roman" w:hAnsi="Times New Roman"/>
                <w:sz w:val="20"/>
                <w:szCs w:val="20"/>
                <w:lang w:eastAsia="bs-Latn-BA"/>
              </w:rPr>
            </w:pPr>
            <w:r w:rsidRPr="00DB0028">
              <w:rPr>
                <w:rFonts w:ascii="Times New Roman" w:hAnsi="Times New Roman"/>
                <w:sz w:val="20"/>
                <w:szCs w:val="20"/>
                <w:lang w:val="sr-Cyrl-RS" w:eastAsia="bs-Latn-BA"/>
              </w:rPr>
              <w:t>Министарство финансија – Управа царина –нису потребна средства - запослени раде у оквиру редовних радних активности</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Број спровидених активности</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eastAsia="hr-HR"/>
              </w:rPr>
              <w:t>Континуирано до IV квартала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3.3.7</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 xml:space="preserve">Сарадња </w:t>
            </w:r>
            <w:r w:rsidRPr="00802CB0">
              <w:rPr>
                <w:rFonts w:ascii="Times New Roman" w:hAnsi="Times New Roman"/>
                <w:sz w:val="20"/>
                <w:szCs w:val="20"/>
              </w:rPr>
              <w:t xml:space="preserve"> на основу протокола о одржавању састанака са суседним пограничним органима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Одржавање редовних састанака на локалном, региналном и централном нивоу</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 Буџет Министарства унутрашњих послова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562.500 динара годишње– трошкови репрезентације</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u w:val="single"/>
              </w:rPr>
            </w:pPr>
            <w:r w:rsidRPr="00802CB0">
              <w:rPr>
                <w:rFonts w:ascii="Times New Roman" w:hAnsi="Times New Roman"/>
                <w:sz w:val="20"/>
                <w:szCs w:val="20"/>
              </w:rPr>
              <w:t>Број одржаних састанака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p>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 до IV квартала 2020.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3.3.8</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Сарадња кроз рад у  заједничким контакт центрима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Размена информација</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o „modus operandi“</w:t>
            </w:r>
          </w:p>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(Показатељ 3 циљ 3 СБП)</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В</w:t>
            </w:r>
            <w:r w:rsidRPr="00802CB0">
              <w:rPr>
                <w:rFonts w:ascii="Times New Roman" w:hAnsi="Times New Roman"/>
                <w:sz w:val="20"/>
                <w:szCs w:val="20"/>
                <w:lang w:val="bs-Latn-BA" w:eastAsia="bs-Latn-BA"/>
              </w:rPr>
              <w:t>еза</w:t>
            </w:r>
            <w:r w:rsidRPr="00802CB0">
              <w:rPr>
                <w:rFonts w:ascii="Times New Roman" w:hAnsi="Times New Roman"/>
                <w:sz w:val="20"/>
                <w:szCs w:val="20"/>
                <w:lang w:eastAsia="bs-Latn-BA"/>
              </w:rPr>
              <w:t>:</w:t>
            </w:r>
          </w:p>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А</w:t>
            </w:r>
            <w:r w:rsidRPr="00802CB0">
              <w:rPr>
                <w:rFonts w:ascii="Times New Roman" w:hAnsi="Times New Roman"/>
                <w:sz w:val="20"/>
                <w:szCs w:val="20"/>
                <w:lang w:val="bs-Latn-BA" w:eastAsia="bs-Latn-BA"/>
              </w:rPr>
              <w:t xml:space="preserve">П </w:t>
            </w:r>
            <w:r w:rsidRPr="00802CB0">
              <w:rPr>
                <w:rFonts w:ascii="Times New Roman" w:hAnsi="Times New Roman"/>
                <w:sz w:val="20"/>
                <w:szCs w:val="20"/>
                <w:lang w:eastAsia="bs-Latn-BA"/>
              </w:rPr>
              <w:t xml:space="preserve">за </w:t>
            </w:r>
            <w:r w:rsidRPr="00802CB0">
              <w:rPr>
                <w:rFonts w:ascii="Times New Roman" w:hAnsi="Times New Roman"/>
                <w:sz w:val="20"/>
                <w:szCs w:val="20"/>
                <w:lang w:val="bs-Latn-BA" w:eastAsia="bs-Latn-BA"/>
              </w:rPr>
              <w:t>24</w:t>
            </w:r>
            <w:r w:rsidRPr="00802CB0">
              <w:rPr>
                <w:rFonts w:ascii="Times New Roman" w:hAnsi="Times New Roman"/>
                <w:sz w:val="20"/>
                <w:szCs w:val="20"/>
                <w:lang w:eastAsia="bs-Latn-BA"/>
              </w:rPr>
              <w:t xml:space="preserve"> Правда, слобода и безбедност</w:t>
            </w: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val="bs-Latn-BA"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 xml:space="preserve">Број размењених информација по </w:t>
            </w:r>
          </w:p>
          <w:p w:rsidR="00126481" w:rsidRPr="00802CB0" w:rsidRDefault="00126481" w:rsidP="00802CB0">
            <w:pPr>
              <w:jc w:val="center"/>
              <w:rPr>
                <w:rFonts w:ascii="Times New Roman" w:hAnsi="Times New Roman"/>
                <w:sz w:val="20"/>
                <w:szCs w:val="20"/>
              </w:rPr>
            </w:pPr>
            <w:r w:rsidRPr="00802CB0">
              <w:rPr>
                <w:rFonts w:ascii="Times New Roman" w:hAnsi="Times New Roman"/>
                <w:sz w:val="20"/>
                <w:szCs w:val="20"/>
              </w:rPr>
              <w:t>„modus operandi“</w:t>
            </w:r>
          </w:p>
        </w:tc>
        <w:tc>
          <w:tcPr>
            <w:tcW w:w="2538" w:type="dxa"/>
            <w:gridSpan w:val="2"/>
            <w:vAlign w:val="center"/>
          </w:tcPr>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 до IV квартала 2020. године</w:t>
            </w:r>
          </w:p>
        </w:tc>
      </w:tr>
      <w:tr w:rsidR="006E4C49" w:rsidRPr="00802CB0" w:rsidTr="00802CB0">
        <w:trPr>
          <w:trHeight w:val="902"/>
        </w:trPr>
        <w:tc>
          <w:tcPr>
            <w:tcW w:w="1049" w:type="dxa"/>
            <w:shd w:val="clear" w:color="auto" w:fill="auto"/>
            <w:vAlign w:val="center"/>
          </w:tcPr>
          <w:p w:rsidR="006E4C49" w:rsidRPr="00802CB0" w:rsidRDefault="006E4C49" w:rsidP="00802CB0">
            <w:pPr>
              <w:pStyle w:val="NoSpacing"/>
              <w:jc w:val="center"/>
              <w:rPr>
                <w:rFonts w:ascii="Times New Roman" w:hAnsi="Times New Roman"/>
                <w:sz w:val="20"/>
                <w:szCs w:val="20"/>
              </w:rPr>
            </w:pPr>
            <w:r w:rsidRPr="00802CB0">
              <w:rPr>
                <w:rFonts w:ascii="Times New Roman" w:hAnsi="Times New Roman"/>
                <w:sz w:val="20"/>
                <w:szCs w:val="20"/>
              </w:rPr>
              <w:t>3.3.9</w:t>
            </w:r>
          </w:p>
        </w:tc>
        <w:tc>
          <w:tcPr>
            <w:tcW w:w="1926" w:type="dxa"/>
            <w:vAlign w:val="center"/>
          </w:tcPr>
          <w:p w:rsidR="006E4C49" w:rsidRPr="00802CB0" w:rsidRDefault="006E4C49"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Међународна царинска сарадња</w:t>
            </w:r>
          </w:p>
        </w:tc>
        <w:tc>
          <w:tcPr>
            <w:tcW w:w="2430" w:type="dxa"/>
            <w:vAlign w:val="center"/>
          </w:tcPr>
          <w:p w:rsidR="006E4C49" w:rsidRPr="00802CB0" w:rsidRDefault="006E4C49"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 – Управа царина</w:t>
            </w:r>
          </w:p>
        </w:tc>
        <w:tc>
          <w:tcPr>
            <w:tcW w:w="2033" w:type="dxa"/>
            <w:vAlign w:val="center"/>
          </w:tcPr>
          <w:p w:rsidR="006E4C49" w:rsidRPr="00802CB0" w:rsidRDefault="006E4C49"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hr-BA" w:eastAsia="bs-Latn-BA"/>
              </w:rPr>
              <w:t>Размена информација у откривању и процесуирању свих облика прекограничног криминала</w:t>
            </w:r>
          </w:p>
        </w:tc>
        <w:tc>
          <w:tcPr>
            <w:tcW w:w="2443" w:type="dxa"/>
            <w:gridSpan w:val="2"/>
            <w:vAlign w:val="center"/>
          </w:tcPr>
          <w:p w:rsidR="006E4C49" w:rsidRPr="00DB0028" w:rsidRDefault="006E4C49" w:rsidP="00682BDB">
            <w:pPr>
              <w:spacing w:after="0" w:line="240" w:lineRule="auto"/>
              <w:jc w:val="center"/>
              <w:rPr>
                <w:rFonts w:ascii="Times New Roman" w:hAnsi="Times New Roman"/>
                <w:sz w:val="20"/>
                <w:szCs w:val="20"/>
              </w:rPr>
            </w:pPr>
            <w:r w:rsidRPr="00DB0028">
              <w:rPr>
                <w:rFonts w:ascii="Times New Roman" w:hAnsi="Times New Roman"/>
                <w:sz w:val="20"/>
                <w:szCs w:val="20"/>
                <w:lang w:val="sr-Cyrl-RS"/>
              </w:rPr>
              <w:t>Нису потребна средства</w:t>
            </w:r>
            <w:r w:rsidRPr="00DB0028">
              <w:rPr>
                <w:rFonts w:ascii="Times New Roman" w:hAnsi="Times New Roman"/>
                <w:sz w:val="20"/>
                <w:szCs w:val="20"/>
              </w:rPr>
              <w:t xml:space="preserve"> - запослени раде у оквиру редовних радних активности</w:t>
            </w:r>
          </w:p>
          <w:p w:rsidR="006E4C49" w:rsidRPr="000E52E7" w:rsidRDefault="006E4C49" w:rsidP="00682BDB">
            <w:pPr>
              <w:spacing w:after="0" w:line="240" w:lineRule="auto"/>
              <w:jc w:val="center"/>
              <w:rPr>
                <w:rFonts w:ascii="Times New Roman" w:hAnsi="Times New Roman"/>
                <w:sz w:val="20"/>
                <w:szCs w:val="20"/>
                <w:lang w:eastAsia="bs-Latn-BA"/>
              </w:rPr>
            </w:pPr>
          </w:p>
        </w:tc>
        <w:tc>
          <w:tcPr>
            <w:tcW w:w="2182" w:type="dxa"/>
            <w:gridSpan w:val="2"/>
            <w:vAlign w:val="center"/>
          </w:tcPr>
          <w:p w:rsidR="006E4C49" w:rsidRPr="00802CB0" w:rsidRDefault="006E4C49" w:rsidP="00802CB0">
            <w:pPr>
              <w:spacing w:after="0" w:line="240" w:lineRule="auto"/>
              <w:jc w:val="center"/>
              <w:rPr>
                <w:rFonts w:ascii="Times New Roman" w:hAnsi="Times New Roman"/>
                <w:sz w:val="20"/>
                <w:szCs w:val="20"/>
              </w:rPr>
            </w:pPr>
            <w:r w:rsidRPr="00802CB0">
              <w:rPr>
                <w:rFonts w:ascii="Times New Roman" w:hAnsi="Times New Roman"/>
                <w:sz w:val="20"/>
                <w:szCs w:val="20"/>
              </w:rPr>
              <w:t>Број размењених информација</w:t>
            </w:r>
          </w:p>
        </w:tc>
        <w:tc>
          <w:tcPr>
            <w:tcW w:w="2538" w:type="dxa"/>
            <w:gridSpan w:val="2"/>
            <w:vAlign w:val="center"/>
          </w:tcPr>
          <w:p w:rsidR="006E4C49" w:rsidRPr="00802CB0" w:rsidRDefault="006E4C49"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w:t>
            </w:r>
          </w:p>
        </w:tc>
      </w:tr>
      <w:tr w:rsidR="006E4C49" w:rsidRPr="00802CB0" w:rsidTr="00802CB0">
        <w:trPr>
          <w:trHeight w:val="902"/>
        </w:trPr>
        <w:tc>
          <w:tcPr>
            <w:tcW w:w="1049" w:type="dxa"/>
            <w:shd w:val="clear" w:color="auto" w:fill="auto"/>
            <w:vAlign w:val="center"/>
          </w:tcPr>
          <w:p w:rsidR="006E4C49" w:rsidRPr="00802CB0" w:rsidRDefault="006E4C49" w:rsidP="00802CB0">
            <w:pPr>
              <w:pStyle w:val="NoSpacing"/>
              <w:jc w:val="center"/>
              <w:rPr>
                <w:rFonts w:ascii="Times New Roman" w:hAnsi="Times New Roman"/>
                <w:sz w:val="20"/>
                <w:szCs w:val="20"/>
              </w:rPr>
            </w:pPr>
            <w:r w:rsidRPr="00802CB0">
              <w:rPr>
                <w:rFonts w:ascii="Times New Roman" w:hAnsi="Times New Roman"/>
                <w:sz w:val="20"/>
                <w:szCs w:val="20"/>
              </w:rPr>
              <w:t>3.3.10</w:t>
            </w:r>
          </w:p>
        </w:tc>
        <w:tc>
          <w:tcPr>
            <w:tcW w:w="1926" w:type="dxa"/>
            <w:vAlign w:val="center"/>
          </w:tcPr>
          <w:p w:rsidR="006E4C49" w:rsidRPr="00802CB0" w:rsidRDefault="006E4C49"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Међународна царинска сарадња</w:t>
            </w:r>
          </w:p>
        </w:tc>
        <w:tc>
          <w:tcPr>
            <w:tcW w:w="2430" w:type="dxa"/>
            <w:vAlign w:val="center"/>
          </w:tcPr>
          <w:p w:rsidR="006E4C49" w:rsidRPr="00802CB0" w:rsidRDefault="006E4C49"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 – Управа царина</w:t>
            </w:r>
          </w:p>
        </w:tc>
        <w:tc>
          <w:tcPr>
            <w:tcW w:w="2033" w:type="dxa"/>
            <w:vAlign w:val="center"/>
          </w:tcPr>
          <w:p w:rsidR="006E4C49" w:rsidRPr="00802CB0" w:rsidRDefault="006E4C49"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hr-BA" w:eastAsia="bs-Latn-BA"/>
              </w:rPr>
              <w:t>Одржавање заједничких састанака</w:t>
            </w:r>
          </w:p>
        </w:tc>
        <w:tc>
          <w:tcPr>
            <w:tcW w:w="2443" w:type="dxa"/>
            <w:gridSpan w:val="2"/>
            <w:vAlign w:val="center"/>
          </w:tcPr>
          <w:p w:rsidR="006E4C49" w:rsidRPr="00DB0028" w:rsidRDefault="006E4C49" w:rsidP="00682BDB">
            <w:pPr>
              <w:spacing w:after="0" w:line="240" w:lineRule="auto"/>
              <w:jc w:val="center"/>
              <w:rPr>
                <w:rFonts w:ascii="Times New Roman" w:hAnsi="Times New Roman"/>
                <w:sz w:val="20"/>
                <w:szCs w:val="20"/>
                <w:lang w:eastAsia="bs-Latn-BA"/>
              </w:rPr>
            </w:pPr>
            <w:r w:rsidRPr="00DB0028">
              <w:rPr>
                <w:rFonts w:ascii="Times New Roman" w:hAnsi="Times New Roman"/>
                <w:bCs/>
                <w:sz w:val="20"/>
                <w:szCs w:val="20"/>
                <w:lang w:val="sr-Cyrl-CS"/>
              </w:rPr>
              <w:t>Буџет Министарства финансија -Управа царина износ од</w:t>
            </w:r>
            <w:r w:rsidRPr="00DB0028">
              <w:rPr>
                <w:rFonts w:ascii="Times New Roman" w:hAnsi="Times New Roman"/>
                <w:sz w:val="20"/>
                <w:szCs w:val="20"/>
                <w:lang w:val="sr-Cyrl-RS" w:eastAsia="bs-Latn-BA"/>
              </w:rPr>
              <w:br/>
            </w:r>
            <w:r w:rsidRPr="00DB0028">
              <w:rPr>
                <w:rFonts w:ascii="Times New Roman" w:hAnsi="Times New Roman"/>
                <w:bCs/>
                <w:sz w:val="20"/>
                <w:szCs w:val="20"/>
                <w:lang w:val="sr-Cyrl-RS" w:eastAsia="bs-Latn-BA"/>
              </w:rPr>
              <w:t>1.242.000</w:t>
            </w:r>
            <w:r w:rsidRPr="00DB0028">
              <w:rPr>
                <w:rFonts w:ascii="Times New Roman" w:hAnsi="Times New Roman"/>
                <w:bCs/>
                <w:sz w:val="20"/>
                <w:szCs w:val="20"/>
                <w:lang w:eastAsia="bs-Latn-BA"/>
              </w:rPr>
              <w:t xml:space="preserve"> </w:t>
            </w:r>
            <w:r w:rsidRPr="00DB0028">
              <w:rPr>
                <w:rFonts w:ascii="Times New Roman" w:hAnsi="Times New Roman"/>
                <w:bCs/>
                <w:sz w:val="20"/>
                <w:szCs w:val="20"/>
                <w:lang w:val="sr-Cyrl-RS" w:eastAsia="bs-Latn-BA"/>
              </w:rPr>
              <w:t>динара годишње – трошкови путовања</w:t>
            </w:r>
          </w:p>
        </w:tc>
        <w:tc>
          <w:tcPr>
            <w:tcW w:w="2182" w:type="dxa"/>
            <w:gridSpan w:val="2"/>
            <w:vAlign w:val="center"/>
          </w:tcPr>
          <w:p w:rsidR="006E4C49" w:rsidRPr="00802CB0" w:rsidRDefault="006E4C49" w:rsidP="00802CB0">
            <w:pPr>
              <w:spacing w:after="0" w:line="240" w:lineRule="auto"/>
              <w:jc w:val="center"/>
              <w:rPr>
                <w:rFonts w:ascii="Times New Roman" w:hAnsi="Times New Roman"/>
                <w:sz w:val="20"/>
                <w:szCs w:val="20"/>
              </w:rPr>
            </w:pPr>
            <w:r w:rsidRPr="00802CB0">
              <w:rPr>
                <w:rFonts w:ascii="Times New Roman" w:hAnsi="Times New Roman"/>
                <w:sz w:val="20"/>
                <w:szCs w:val="20"/>
                <w:lang w:val="hr-BA"/>
              </w:rPr>
              <w:t>Број одржаних састанака</w:t>
            </w:r>
          </w:p>
        </w:tc>
        <w:tc>
          <w:tcPr>
            <w:tcW w:w="2538" w:type="dxa"/>
            <w:gridSpan w:val="2"/>
            <w:vAlign w:val="center"/>
          </w:tcPr>
          <w:p w:rsidR="006E4C49" w:rsidRPr="00802CB0" w:rsidRDefault="006E4C49"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3.3.11</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Међународна царинска сарадња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 – 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hr-BA" w:eastAsia="bs-Latn-BA"/>
              </w:rPr>
              <w:t>Одржавање заједничких радионица и семинара</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ТАIEX</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2.900 евра годишње</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hr-BA"/>
              </w:rPr>
              <w:t>Број одржаних заједничких  радионица/семинара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3.3.12</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Јачање сарадње на подручју граничне ветеринарске и фитосанитарне инспекције</w:t>
            </w:r>
          </w:p>
        </w:tc>
        <w:tc>
          <w:tcPr>
            <w:tcW w:w="2430" w:type="dxa"/>
            <w:vAlign w:val="center"/>
          </w:tcPr>
          <w:p w:rsidR="00126481" w:rsidRPr="006E4C49" w:rsidRDefault="00126481" w:rsidP="00802CB0">
            <w:pPr>
              <w:spacing w:after="0" w:line="240" w:lineRule="auto"/>
              <w:jc w:val="center"/>
              <w:rPr>
                <w:rFonts w:ascii="Times New Roman" w:hAnsi="Times New Roman"/>
                <w:sz w:val="20"/>
                <w:szCs w:val="20"/>
                <w:lang w:val="sr-Cyrl-RS" w:eastAsia="bs-Latn-BA"/>
              </w:rPr>
            </w:pPr>
            <w:r w:rsidRPr="00802CB0">
              <w:rPr>
                <w:rFonts w:ascii="Times New Roman" w:hAnsi="Times New Roman"/>
                <w:sz w:val="20"/>
                <w:szCs w:val="20"/>
                <w:lang w:eastAsia="bs-Latn-BA"/>
              </w:rPr>
              <w:t>Министарство пољопривреде, шумарства и водопривреде</w:t>
            </w:r>
            <w:r w:rsidR="00DB0028" w:rsidRPr="00DB0028">
              <w:rPr>
                <w:rFonts w:ascii="Times New Roman" w:hAnsi="Times New Roman"/>
                <w:sz w:val="20"/>
                <w:szCs w:val="20"/>
                <w:lang w:val="sr-Cyrl-RS" w:eastAsia="bs-Latn-BA"/>
              </w:rPr>
              <w:t>,</w:t>
            </w:r>
            <w:r w:rsidR="00DB0028" w:rsidRPr="00DB0028">
              <w:rPr>
                <w:rFonts w:ascii="Times New Roman" w:hAnsi="Times New Roman"/>
                <w:sz w:val="20"/>
                <w:szCs w:val="20"/>
                <w:lang w:val="sr-Cyrl-RS"/>
              </w:rPr>
              <w:t xml:space="preserve"> Управа за ветерину,</w:t>
            </w:r>
            <w:r w:rsidR="006E4C49" w:rsidRPr="00DB0028">
              <w:rPr>
                <w:rFonts w:ascii="Times New Roman" w:hAnsi="Times New Roman"/>
                <w:sz w:val="20"/>
                <w:szCs w:val="20"/>
                <w:lang w:val="sr-Cyrl-RS"/>
              </w:rPr>
              <w:t xml:space="preserve"> Управа за заштиту биља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hr-BA" w:eastAsia="bs-Latn-BA"/>
              </w:rPr>
              <w:t>Примена П</w:t>
            </w:r>
            <w:r w:rsidRPr="00802CB0">
              <w:rPr>
                <w:rFonts w:ascii="Times New Roman" w:hAnsi="Times New Roman"/>
                <w:sz w:val="20"/>
                <w:szCs w:val="20"/>
                <w:lang w:val="bs-Latn-BA" w:eastAsia="bs-Latn-BA"/>
              </w:rPr>
              <w:t>ротокола о успостављању заједничке контроле на ГП Прешево-Табановце</w:t>
            </w:r>
          </w:p>
        </w:tc>
        <w:tc>
          <w:tcPr>
            <w:tcW w:w="2443" w:type="dxa"/>
            <w:gridSpan w:val="2"/>
            <w:vAlign w:val="center"/>
          </w:tcPr>
          <w:p w:rsidR="006E4C49" w:rsidRPr="00DB0028" w:rsidRDefault="006E4C49" w:rsidP="006E4C49">
            <w:pPr>
              <w:spacing w:after="0" w:line="240" w:lineRule="auto"/>
              <w:jc w:val="center"/>
              <w:rPr>
                <w:rFonts w:ascii="Times New Roman" w:hAnsi="Times New Roman"/>
                <w:sz w:val="20"/>
                <w:szCs w:val="20"/>
              </w:rPr>
            </w:pPr>
            <w:r w:rsidRPr="00DB0028">
              <w:rPr>
                <w:rFonts w:ascii="Times New Roman" w:hAnsi="Times New Roman"/>
                <w:sz w:val="20"/>
                <w:szCs w:val="20"/>
                <w:lang w:val="sr-Cyrl-RS"/>
              </w:rPr>
              <w:t>Нису потребна средства</w:t>
            </w:r>
            <w:r w:rsidRPr="00DB0028">
              <w:rPr>
                <w:rFonts w:ascii="Times New Roman" w:hAnsi="Times New Roman"/>
                <w:sz w:val="20"/>
                <w:szCs w:val="20"/>
              </w:rPr>
              <w:t xml:space="preserve"> -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Примена Протокола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3.3.13</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Јачање сарадње на подручју граничне ветеринарске и фитосанитарне инспекције</w:t>
            </w:r>
          </w:p>
        </w:tc>
        <w:tc>
          <w:tcPr>
            <w:tcW w:w="2430" w:type="dxa"/>
            <w:vAlign w:val="center"/>
          </w:tcPr>
          <w:p w:rsidR="00126481" w:rsidRPr="006E4C49" w:rsidRDefault="00126481" w:rsidP="00802CB0">
            <w:pPr>
              <w:spacing w:after="0" w:line="240" w:lineRule="auto"/>
              <w:jc w:val="center"/>
              <w:rPr>
                <w:rFonts w:ascii="Times New Roman" w:hAnsi="Times New Roman"/>
                <w:sz w:val="20"/>
                <w:szCs w:val="20"/>
                <w:lang w:val="sr-Cyrl-RS" w:eastAsia="bs-Latn-BA"/>
              </w:rPr>
            </w:pPr>
            <w:r w:rsidRPr="00802CB0">
              <w:rPr>
                <w:rFonts w:ascii="Times New Roman" w:hAnsi="Times New Roman"/>
                <w:sz w:val="20"/>
                <w:szCs w:val="20"/>
                <w:lang w:eastAsia="bs-Latn-BA"/>
              </w:rPr>
              <w:t>Министарство пољопривреде, шумарства и водопривреде</w:t>
            </w:r>
            <w:r w:rsidR="00DB0028" w:rsidRPr="00DB0028">
              <w:rPr>
                <w:rFonts w:ascii="Times New Roman" w:hAnsi="Times New Roman"/>
                <w:sz w:val="20"/>
                <w:szCs w:val="20"/>
                <w:lang w:val="sr-Cyrl-RS" w:eastAsia="bs-Latn-BA"/>
              </w:rPr>
              <w:t>,</w:t>
            </w:r>
            <w:r w:rsidR="006E4C49" w:rsidRPr="00DB0028">
              <w:rPr>
                <w:rFonts w:ascii="Times New Roman" w:hAnsi="Times New Roman"/>
                <w:color w:val="FF0000"/>
                <w:sz w:val="20"/>
                <w:szCs w:val="20"/>
                <w:lang w:val="sr-Cyrl-RS"/>
              </w:rPr>
              <w:t xml:space="preserve"> </w:t>
            </w:r>
            <w:r w:rsidR="006E4C49" w:rsidRPr="00DB0028">
              <w:rPr>
                <w:rFonts w:ascii="Times New Roman" w:hAnsi="Times New Roman"/>
                <w:sz w:val="20"/>
                <w:szCs w:val="20"/>
                <w:lang w:val="sr-Cyrl-RS"/>
              </w:rPr>
              <w:t>Управа за ветер</w:t>
            </w:r>
            <w:r w:rsidR="00DB0028" w:rsidRPr="00DB0028">
              <w:rPr>
                <w:rFonts w:ascii="Times New Roman" w:hAnsi="Times New Roman"/>
                <w:sz w:val="20"/>
                <w:szCs w:val="20"/>
                <w:lang w:val="sr-Cyrl-RS"/>
              </w:rPr>
              <w:t>ину,</w:t>
            </w:r>
            <w:r w:rsidR="006E4C49" w:rsidRPr="00DB0028">
              <w:rPr>
                <w:rFonts w:ascii="Times New Roman" w:hAnsi="Times New Roman"/>
                <w:sz w:val="20"/>
                <w:szCs w:val="20"/>
                <w:lang w:val="sr-Cyrl-RS"/>
              </w:rPr>
              <w:t xml:space="preserve"> Управа за заштиту биља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bs-Latn-BA" w:eastAsia="bs-Latn-BA"/>
              </w:rPr>
              <w:t xml:space="preserve">Размена информација о </w:t>
            </w:r>
            <w:r w:rsidRPr="00802CB0">
              <w:rPr>
                <w:rFonts w:ascii="Times New Roman" w:hAnsi="Times New Roman"/>
                <w:sz w:val="20"/>
                <w:szCs w:val="20"/>
                <w:lang w:val="ru-RU" w:eastAsia="bs-Latn-BA"/>
              </w:rPr>
              <w:t>пресретнутим</w:t>
            </w:r>
            <w:r w:rsidRPr="00802CB0">
              <w:rPr>
                <w:rFonts w:ascii="Times New Roman" w:hAnsi="Times New Roman"/>
                <w:sz w:val="20"/>
                <w:szCs w:val="20"/>
                <w:lang w:val="bs-Latn-BA" w:eastAsia="bs-Latn-BA"/>
              </w:rPr>
              <w:t xml:space="preserve"> пошиљкама са суседним земљама</w:t>
            </w:r>
          </w:p>
        </w:tc>
        <w:tc>
          <w:tcPr>
            <w:tcW w:w="2443" w:type="dxa"/>
            <w:gridSpan w:val="2"/>
            <w:vAlign w:val="center"/>
          </w:tcPr>
          <w:p w:rsidR="006E4C49" w:rsidRPr="00DB0028" w:rsidRDefault="006E4C49" w:rsidP="006E4C49">
            <w:pPr>
              <w:spacing w:after="0" w:line="240" w:lineRule="auto"/>
              <w:jc w:val="center"/>
              <w:rPr>
                <w:rFonts w:ascii="Times New Roman" w:hAnsi="Times New Roman"/>
                <w:sz w:val="20"/>
                <w:szCs w:val="20"/>
              </w:rPr>
            </w:pPr>
            <w:r w:rsidRPr="00DB0028">
              <w:rPr>
                <w:rFonts w:ascii="Times New Roman" w:hAnsi="Times New Roman"/>
                <w:sz w:val="20"/>
                <w:szCs w:val="20"/>
                <w:lang w:val="sr-Cyrl-RS"/>
              </w:rPr>
              <w:t>Нису потребна средства</w:t>
            </w:r>
            <w:r w:rsidRPr="00DB0028">
              <w:rPr>
                <w:rFonts w:ascii="Times New Roman" w:hAnsi="Times New Roman"/>
                <w:sz w:val="20"/>
                <w:szCs w:val="20"/>
              </w:rPr>
              <w:t xml:space="preserve"> -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Број размењених информација о пресретнутим пошиљкама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hr-HR"/>
              </w:rPr>
              <w:t>Континуирано</w:t>
            </w:r>
          </w:p>
        </w:tc>
      </w:tr>
      <w:tr w:rsidR="00126481" w:rsidRPr="00802CB0" w:rsidTr="00802CB0">
        <w:trPr>
          <w:trHeight w:val="902"/>
        </w:trPr>
        <w:tc>
          <w:tcPr>
            <w:tcW w:w="14601" w:type="dxa"/>
            <w:gridSpan w:val="10"/>
            <w:shd w:val="clear" w:color="auto" w:fill="auto"/>
            <w:vAlign w:val="center"/>
          </w:tcPr>
          <w:p w:rsidR="0090157A" w:rsidRDefault="0090157A" w:rsidP="00802CB0">
            <w:pPr>
              <w:spacing w:after="0" w:line="240" w:lineRule="auto"/>
              <w:jc w:val="center"/>
              <w:rPr>
                <w:rFonts w:ascii="Times New Roman" w:hAnsi="Times New Roman"/>
                <w:b/>
                <w:szCs w:val="24"/>
                <w:lang w:eastAsia="hr-HR"/>
              </w:rPr>
            </w:pPr>
          </w:p>
          <w:p w:rsidR="0090157A" w:rsidRDefault="0090157A" w:rsidP="00802CB0">
            <w:pPr>
              <w:spacing w:after="0" w:line="240" w:lineRule="auto"/>
              <w:jc w:val="center"/>
              <w:rPr>
                <w:rFonts w:ascii="Times New Roman" w:hAnsi="Times New Roman"/>
                <w:b/>
                <w:szCs w:val="24"/>
                <w:lang w:eastAsia="hr-HR"/>
              </w:rPr>
            </w:pPr>
          </w:p>
          <w:p w:rsidR="0090157A" w:rsidRDefault="0090157A" w:rsidP="00802CB0">
            <w:pPr>
              <w:spacing w:after="0" w:line="240" w:lineRule="auto"/>
              <w:jc w:val="center"/>
              <w:rPr>
                <w:rFonts w:ascii="Times New Roman" w:hAnsi="Times New Roman"/>
                <w:b/>
                <w:szCs w:val="24"/>
                <w:lang w:eastAsia="hr-HR"/>
              </w:rPr>
            </w:pPr>
          </w:p>
          <w:p w:rsidR="0090157A" w:rsidRDefault="0090157A" w:rsidP="00802CB0">
            <w:pPr>
              <w:spacing w:after="0" w:line="240" w:lineRule="auto"/>
              <w:jc w:val="center"/>
              <w:rPr>
                <w:rFonts w:ascii="Times New Roman" w:hAnsi="Times New Roman"/>
                <w:b/>
                <w:szCs w:val="24"/>
                <w:lang w:eastAsia="hr-HR"/>
              </w:rPr>
            </w:pPr>
          </w:p>
          <w:p w:rsidR="0090157A" w:rsidRDefault="0090157A" w:rsidP="00802CB0">
            <w:pPr>
              <w:spacing w:after="0" w:line="240" w:lineRule="auto"/>
              <w:jc w:val="center"/>
              <w:rPr>
                <w:rFonts w:ascii="Times New Roman" w:hAnsi="Times New Roman"/>
                <w:b/>
                <w:szCs w:val="24"/>
                <w:lang w:eastAsia="hr-HR"/>
              </w:rPr>
            </w:pPr>
          </w:p>
          <w:p w:rsidR="00126481" w:rsidRPr="00802CB0" w:rsidRDefault="00126481" w:rsidP="00802CB0">
            <w:pPr>
              <w:spacing w:after="0" w:line="240" w:lineRule="auto"/>
              <w:jc w:val="center"/>
              <w:rPr>
                <w:rFonts w:ascii="Times New Roman" w:hAnsi="Times New Roman"/>
                <w:b/>
                <w:szCs w:val="24"/>
                <w:lang w:eastAsia="hr-HR"/>
              </w:rPr>
            </w:pPr>
            <w:r w:rsidRPr="00802CB0">
              <w:rPr>
                <w:rFonts w:ascii="Times New Roman" w:hAnsi="Times New Roman"/>
                <w:b/>
                <w:szCs w:val="24"/>
                <w:lang w:eastAsia="hr-HR"/>
              </w:rPr>
              <w:t>3.4</w:t>
            </w:r>
            <w:r w:rsidRPr="00802CB0">
              <w:rPr>
                <w:rFonts w:ascii="Times New Roman" w:hAnsi="Times New Roman"/>
                <w:b/>
                <w:szCs w:val="24"/>
                <w:lang w:eastAsia="hr-HR"/>
              </w:rPr>
              <w:tab/>
              <w:t>MЕРЕ У ТРЕЋИМ ЗЕМЉАМА</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3.4.1</w:t>
            </w:r>
          </w:p>
        </w:tc>
        <w:tc>
          <w:tcPr>
            <w:tcW w:w="1926" w:type="dxa"/>
            <w:vAlign w:val="center"/>
          </w:tcPr>
          <w:p w:rsidR="00126481" w:rsidRPr="00802CB0" w:rsidRDefault="00126481" w:rsidP="00802CB0">
            <w:pPr>
              <w:jc w:val="center"/>
              <w:rPr>
                <w:rFonts w:ascii="Times New Roman" w:hAnsi="Times New Roman"/>
                <w:sz w:val="20"/>
                <w:szCs w:val="20"/>
              </w:rPr>
            </w:pPr>
            <w:r w:rsidRPr="00802CB0">
              <w:rPr>
                <w:rFonts w:ascii="Times New Roman" w:hAnsi="Times New Roman"/>
                <w:sz w:val="20"/>
                <w:szCs w:val="20"/>
              </w:rPr>
              <w:t>Успостављен нормативни оквир за упућивање официра за везу у треће земље</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Израдити Предлог у</w:t>
            </w:r>
            <w:r w:rsidRPr="00802CB0">
              <w:rPr>
                <w:rFonts w:ascii="Times New Roman" w:hAnsi="Times New Roman"/>
                <w:sz w:val="20"/>
                <w:szCs w:val="20"/>
                <w:lang w:val="bs-Latn-BA" w:eastAsia="bs-Latn-BA"/>
              </w:rPr>
              <w:t>редб</w:t>
            </w:r>
            <w:r w:rsidRPr="00802CB0">
              <w:rPr>
                <w:rFonts w:ascii="Times New Roman" w:hAnsi="Times New Roman"/>
                <w:sz w:val="20"/>
                <w:szCs w:val="20"/>
                <w:lang w:eastAsia="bs-Latn-BA"/>
              </w:rPr>
              <w:t>е о официрима за везу</w:t>
            </w:r>
          </w:p>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bs-Latn-BA" w:eastAsia="bs-Latn-BA"/>
              </w:rPr>
              <w:t>на основу чл</w:t>
            </w:r>
            <w:r w:rsidRPr="00802CB0">
              <w:rPr>
                <w:rFonts w:ascii="Times New Roman" w:hAnsi="Times New Roman"/>
                <w:sz w:val="20"/>
                <w:szCs w:val="20"/>
                <w:lang w:val="ru-RU" w:eastAsia="bs-Latn-BA"/>
              </w:rPr>
              <w:t>ана</w:t>
            </w:r>
            <w:r w:rsidRPr="00802CB0">
              <w:rPr>
                <w:rFonts w:ascii="Times New Roman" w:hAnsi="Times New Roman"/>
                <w:sz w:val="20"/>
                <w:szCs w:val="20"/>
                <w:lang w:val="bs-Latn-BA" w:eastAsia="bs-Latn-BA"/>
              </w:rPr>
              <w:t xml:space="preserve"> 20 Закона о полицији</w:t>
            </w:r>
            <w:r w:rsidRPr="00802CB0">
              <w:rPr>
                <w:rFonts w:ascii="Times New Roman" w:hAnsi="Times New Roman"/>
                <w:sz w:val="20"/>
                <w:szCs w:val="20"/>
                <w:lang w:val="ru-RU" w:eastAsia="bs-Latn-BA"/>
              </w:rPr>
              <w:t xml:space="preserve"> (</w:t>
            </w:r>
            <w:r w:rsidRPr="00802CB0">
              <w:rPr>
                <w:rFonts w:ascii="Garamond" w:hAnsi="Garamond"/>
                <w:sz w:val="20"/>
                <w:szCs w:val="20"/>
                <w:lang w:val="ru-RU" w:eastAsia="bs-Latn-BA"/>
              </w:rPr>
              <w:t>„</w:t>
            </w:r>
            <w:r w:rsidRPr="00802CB0">
              <w:rPr>
                <w:rFonts w:ascii="Times New Roman" w:hAnsi="Times New Roman"/>
                <w:sz w:val="20"/>
                <w:szCs w:val="20"/>
                <w:lang w:val="ru-RU" w:eastAsia="bs-Latn-BA"/>
              </w:rPr>
              <w:t>Службени гласник РС”, бр. 6/16, 24/18 и 87/18)</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Усвојена Уредба о официрима за везу</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u w:val="single"/>
                <w:lang w:eastAsia="hr-HR"/>
              </w:rPr>
            </w:pPr>
            <w:r w:rsidRPr="00802CB0">
              <w:rPr>
                <w:rFonts w:ascii="Times New Roman" w:hAnsi="Times New Roman"/>
                <w:sz w:val="20"/>
                <w:szCs w:val="20"/>
                <w:lang w:val="bs-Latn-BA" w:eastAsia="hr-HR"/>
              </w:rPr>
              <w:t>IV квартал 201</w:t>
            </w:r>
            <w:r w:rsidRPr="00802CB0">
              <w:rPr>
                <w:rFonts w:ascii="Times New Roman" w:hAnsi="Times New Roman"/>
                <w:sz w:val="20"/>
                <w:szCs w:val="20"/>
                <w:lang w:val="sr-Cyrl-CS" w:eastAsia="hr-HR"/>
              </w:rPr>
              <w:t>9</w:t>
            </w:r>
            <w:r w:rsidRPr="00802CB0">
              <w:rPr>
                <w:rFonts w:ascii="Times New Roman" w:hAnsi="Times New Roman"/>
                <w:sz w:val="20"/>
                <w:szCs w:val="20"/>
                <w:lang w:eastAsia="hr-HR"/>
              </w:rPr>
              <w:t>.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3.4.2</w:t>
            </w:r>
          </w:p>
        </w:tc>
        <w:tc>
          <w:tcPr>
            <w:tcW w:w="1926" w:type="dxa"/>
            <w:vAlign w:val="center"/>
          </w:tcPr>
          <w:p w:rsidR="00126481" w:rsidRPr="00802CB0" w:rsidRDefault="00126481" w:rsidP="00802CB0">
            <w:pPr>
              <w:spacing w:after="0" w:line="240" w:lineRule="auto"/>
              <w:rPr>
                <w:rFonts w:ascii="Times New Roman" w:hAnsi="Times New Roman"/>
                <w:sz w:val="20"/>
                <w:szCs w:val="20"/>
              </w:rPr>
            </w:pPr>
          </w:p>
          <w:p w:rsidR="00126481" w:rsidRPr="00802CB0" w:rsidRDefault="00126481" w:rsidP="00802CB0">
            <w:pPr>
              <w:jc w:val="center"/>
              <w:rPr>
                <w:rFonts w:ascii="Times New Roman" w:hAnsi="Times New Roman"/>
                <w:sz w:val="20"/>
                <w:szCs w:val="20"/>
              </w:rPr>
            </w:pPr>
            <w:r w:rsidRPr="00802CB0">
              <w:rPr>
                <w:rFonts w:ascii="Times New Roman" w:hAnsi="Times New Roman"/>
                <w:sz w:val="20"/>
                <w:szCs w:val="20"/>
              </w:rPr>
              <w:t>Проактивна размена информација кроз постојеће заједничке контакт центре</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Унапређење система размене иформација свих организационих јединица Министартва унутрашњих послова преко заједничких контакт центара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Депеше</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Број размењених информација</w:t>
            </w:r>
          </w:p>
          <w:p w:rsidR="00126481" w:rsidRPr="00802CB0" w:rsidRDefault="00126481" w:rsidP="00802CB0">
            <w:pPr>
              <w:jc w:val="center"/>
              <w:rPr>
                <w:rFonts w:ascii="Times New Roman" w:hAnsi="Times New Roman"/>
                <w:sz w:val="20"/>
                <w:szCs w:val="20"/>
                <w:lang w:eastAsia="bs-Latn-BA"/>
              </w:rPr>
            </w:pP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r w:rsidRPr="00802CB0">
              <w:rPr>
                <w:rFonts w:ascii="Times New Roman" w:hAnsi="Times New Roman"/>
                <w:sz w:val="20"/>
                <w:szCs w:val="20"/>
                <w:lang w:val="bs-Latn-BA" w:eastAsia="hr-HR"/>
              </w:rPr>
              <w:t>I</w:t>
            </w:r>
            <w:r w:rsidRPr="00802CB0">
              <w:rPr>
                <w:rFonts w:ascii="Times New Roman" w:hAnsi="Times New Roman"/>
                <w:sz w:val="20"/>
                <w:szCs w:val="20"/>
                <w:lang w:eastAsia="hr-HR"/>
              </w:rPr>
              <w:t>I</w:t>
            </w:r>
            <w:r w:rsidRPr="00802CB0">
              <w:rPr>
                <w:rFonts w:ascii="Times New Roman" w:hAnsi="Times New Roman"/>
                <w:sz w:val="20"/>
                <w:szCs w:val="20"/>
                <w:lang w:val="bs-Latn-BA" w:eastAsia="hr-HR"/>
              </w:rPr>
              <w:t xml:space="preserve"> квартал 20</w:t>
            </w:r>
            <w:r w:rsidRPr="00802CB0">
              <w:rPr>
                <w:rFonts w:ascii="Times New Roman" w:hAnsi="Times New Roman"/>
                <w:sz w:val="20"/>
                <w:szCs w:val="20"/>
                <w:lang w:eastAsia="hr-HR"/>
              </w:rPr>
              <w:t>19. године</w:t>
            </w:r>
          </w:p>
          <w:p w:rsidR="00126481" w:rsidRPr="00802CB0" w:rsidRDefault="00126481" w:rsidP="00802CB0">
            <w:pPr>
              <w:spacing w:after="0" w:line="240" w:lineRule="auto"/>
              <w:jc w:val="center"/>
              <w:rPr>
                <w:rFonts w:ascii="Times New Roman" w:hAnsi="Times New Roman"/>
                <w:sz w:val="20"/>
                <w:szCs w:val="20"/>
                <w:lang w:eastAsia="hr-HR"/>
              </w:rPr>
            </w:pPr>
          </w:p>
          <w:p w:rsidR="00126481" w:rsidRPr="00802CB0" w:rsidRDefault="00126481" w:rsidP="00802CB0">
            <w:pPr>
              <w:spacing w:after="0" w:line="240" w:lineRule="auto"/>
              <w:jc w:val="center"/>
              <w:rPr>
                <w:rFonts w:ascii="Times New Roman" w:hAnsi="Times New Roman"/>
                <w:sz w:val="20"/>
                <w:szCs w:val="20"/>
                <w:lang w:eastAsia="hr-HR"/>
              </w:rPr>
            </w:pPr>
          </w:p>
          <w:p w:rsidR="00126481" w:rsidRPr="00802CB0" w:rsidRDefault="00126481" w:rsidP="00802CB0">
            <w:pPr>
              <w:spacing w:after="0" w:line="240" w:lineRule="auto"/>
              <w:jc w:val="center"/>
              <w:rPr>
                <w:rFonts w:ascii="Times New Roman" w:hAnsi="Times New Roman"/>
                <w:sz w:val="20"/>
                <w:szCs w:val="20"/>
                <w:lang w:eastAsia="hr-HR"/>
              </w:rPr>
            </w:pPr>
          </w:p>
          <w:p w:rsidR="00126481" w:rsidRPr="00802CB0" w:rsidRDefault="00126481" w:rsidP="00802CB0">
            <w:pPr>
              <w:jc w:val="center"/>
              <w:rPr>
                <w:rFonts w:ascii="Times New Roman" w:hAnsi="Times New Roman"/>
                <w:sz w:val="20"/>
                <w:szCs w:val="20"/>
                <w:u w:val="single"/>
                <w:lang w:eastAsia="hr-HR"/>
              </w:rPr>
            </w:pPr>
            <w:r w:rsidRPr="00802CB0">
              <w:rPr>
                <w:rFonts w:ascii="Times New Roman" w:hAnsi="Times New Roman"/>
                <w:sz w:val="20"/>
                <w:szCs w:val="20"/>
                <w:lang w:eastAsia="hr-HR"/>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3.4.3</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Сарадња кроз постојеће облике међународне сарадње</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 – 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bs-Latn-BA" w:eastAsia="bs-Latn-BA"/>
              </w:rPr>
              <w:t>Учешће на међународним форумима</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Буџет Министарства унутрашњих послова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72.000 динара  годишње– трошкови службених путовања у иностранство</w:t>
            </w:r>
          </w:p>
          <w:p w:rsidR="00126481" w:rsidRPr="00DB0028" w:rsidRDefault="003B10E3" w:rsidP="00802CB0">
            <w:pPr>
              <w:spacing w:after="0" w:line="240" w:lineRule="auto"/>
              <w:jc w:val="center"/>
              <w:rPr>
                <w:rFonts w:ascii="Times New Roman" w:hAnsi="Times New Roman"/>
                <w:sz w:val="20"/>
                <w:szCs w:val="20"/>
                <w:lang w:eastAsia="bs-Latn-BA"/>
              </w:rPr>
            </w:pPr>
            <w:r w:rsidRPr="00DB0028">
              <w:rPr>
                <w:rFonts w:ascii="Times New Roman" w:hAnsi="Times New Roman"/>
                <w:bCs/>
                <w:sz w:val="20"/>
                <w:szCs w:val="20"/>
                <w:lang w:val="sr-Cyrl-CS"/>
              </w:rPr>
              <w:t>Буџет Министарства финансија -Управа царина износ од</w:t>
            </w:r>
            <w:r w:rsidRPr="00DB0028">
              <w:rPr>
                <w:rFonts w:ascii="Times New Roman" w:hAnsi="Times New Roman"/>
                <w:sz w:val="20"/>
                <w:szCs w:val="20"/>
                <w:lang w:val="sr-Cyrl-RS" w:eastAsia="bs-Latn-BA"/>
              </w:rPr>
              <w:br/>
            </w:r>
            <w:r w:rsidRPr="00DB0028">
              <w:rPr>
                <w:rFonts w:ascii="Times New Roman" w:hAnsi="Times New Roman"/>
                <w:bCs/>
                <w:sz w:val="20"/>
                <w:szCs w:val="20"/>
                <w:lang w:val="sr-Cyrl-RS" w:eastAsia="bs-Latn-BA"/>
              </w:rPr>
              <w:t>384.000</w:t>
            </w:r>
            <w:r w:rsidRPr="00DB0028">
              <w:rPr>
                <w:rFonts w:ascii="Times New Roman" w:hAnsi="Times New Roman"/>
                <w:bCs/>
                <w:sz w:val="20"/>
                <w:szCs w:val="20"/>
                <w:lang w:eastAsia="bs-Latn-BA"/>
              </w:rPr>
              <w:t xml:space="preserve"> </w:t>
            </w:r>
            <w:r w:rsidRPr="00DB0028">
              <w:rPr>
                <w:rFonts w:ascii="Times New Roman" w:hAnsi="Times New Roman"/>
                <w:bCs/>
                <w:sz w:val="20"/>
                <w:szCs w:val="20"/>
                <w:lang w:val="sr-Cyrl-RS" w:eastAsia="bs-Latn-BA"/>
              </w:rPr>
              <w:t>динара годишње – трошкови путовања</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rPr>
            </w:pPr>
            <w:r w:rsidRPr="00802CB0">
              <w:rPr>
                <w:rFonts w:ascii="Times New Roman" w:hAnsi="Times New Roman"/>
                <w:sz w:val="20"/>
                <w:szCs w:val="20"/>
              </w:rPr>
              <w:t>Преглед учешћа на међународним форумима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p>
          <w:p w:rsidR="00126481" w:rsidRPr="00802CB0" w:rsidRDefault="00126481" w:rsidP="00802CB0">
            <w:pPr>
              <w:jc w:val="center"/>
              <w:rPr>
                <w:rFonts w:ascii="Times New Roman" w:hAnsi="Times New Roman"/>
                <w:sz w:val="20"/>
                <w:szCs w:val="20"/>
                <w:lang w:eastAsia="hr-HR"/>
              </w:rPr>
            </w:pPr>
            <w:r w:rsidRPr="00802CB0">
              <w:rPr>
                <w:rFonts w:ascii="Times New Roman" w:hAnsi="Times New Roman"/>
                <w:sz w:val="20"/>
                <w:szCs w:val="20"/>
                <w:lang w:eastAsia="hr-HR"/>
              </w:rPr>
              <w:t>Континуирано до IV квартала 2020.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3.4.4</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hr-BA"/>
              </w:rPr>
            </w:pPr>
            <w:r w:rsidRPr="00802CB0">
              <w:rPr>
                <w:rFonts w:ascii="Times New Roman" w:hAnsi="Times New Roman"/>
                <w:sz w:val="20"/>
                <w:szCs w:val="20"/>
                <w:lang w:val="hr-BA"/>
              </w:rPr>
              <w:t>Сарадња кроз постојеће облике међународне сарадње</w:t>
            </w:r>
          </w:p>
        </w:tc>
        <w:tc>
          <w:tcPr>
            <w:tcW w:w="2430" w:type="dxa"/>
            <w:vAlign w:val="center"/>
          </w:tcPr>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ru-RU" w:eastAsia="bs-Latn-BA"/>
              </w:rPr>
              <w:t>Учествовање у раду</w:t>
            </w:r>
            <w:r w:rsidRPr="00802CB0">
              <w:rPr>
                <w:rFonts w:ascii="Times New Roman" w:hAnsi="Times New Roman"/>
                <w:sz w:val="20"/>
                <w:szCs w:val="20"/>
                <w:lang w:val="sr-Cyrl-CS" w:eastAsia="bs-Latn-BA"/>
              </w:rPr>
              <w:t xml:space="preserve">, </w:t>
            </w:r>
            <w:r w:rsidRPr="00802CB0">
              <w:rPr>
                <w:rFonts w:ascii="Times New Roman" w:hAnsi="Times New Roman"/>
                <w:sz w:val="20"/>
                <w:szCs w:val="20"/>
                <w:lang w:val="sr-Latn-CS" w:eastAsia="bs-Latn-BA"/>
              </w:rPr>
              <w:t>EUROPOL</w:t>
            </w:r>
            <w:r w:rsidRPr="00802CB0">
              <w:rPr>
                <w:rFonts w:ascii="Times New Roman" w:hAnsi="Times New Roman"/>
                <w:sz w:val="20"/>
                <w:szCs w:val="20"/>
                <w:lang w:val="ru-RU" w:eastAsia="bs-Latn-BA"/>
              </w:rPr>
              <w:t xml:space="preserve"> и</w:t>
            </w:r>
            <w:r w:rsidRPr="00802CB0">
              <w:rPr>
                <w:rFonts w:ascii="Times New Roman" w:hAnsi="Times New Roman"/>
                <w:sz w:val="20"/>
                <w:szCs w:val="20"/>
                <w:lang w:val="bs-Latn-BA" w:eastAsia="bs-Latn-BA"/>
              </w:rPr>
              <w:t xml:space="preserve"> MARI</w:t>
            </w:r>
            <w:r w:rsidRPr="00802CB0">
              <w:rPr>
                <w:rFonts w:ascii="Times New Roman" w:hAnsi="Times New Roman"/>
                <w:sz w:val="20"/>
                <w:szCs w:val="20"/>
                <w:lang w:eastAsia="bs-Latn-BA"/>
              </w:rPr>
              <w:t>I</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Буџет Министарства унутрашњих послова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10.000.000 динара  годишње– трошкови упућених официра за везу</w:t>
            </w:r>
          </w:p>
          <w:p w:rsidR="00126481" w:rsidRPr="00802CB0" w:rsidRDefault="00126481" w:rsidP="00802CB0">
            <w:pPr>
              <w:spacing w:after="0" w:line="240" w:lineRule="auto"/>
              <w:jc w:val="center"/>
              <w:rPr>
                <w:rFonts w:ascii="Times New Roman" w:hAnsi="Times New Roman"/>
                <w:iCs/>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Спроведене међународне активности</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r w:rsidRPr="00802CB0">
              <w:rPr>
                <w:rFonts w:ascii="Times New Roman" w:hAnsi="Times New Roman"/>
                <w:sz w:val="20"/>
                <w:szCs w:val="20"/>
                <w:lang w:eastAsia="hr-HR"/>
              </w:rPr>
              <w:t xml:space="preserve">Континуирано до IV квартала 2020. године </w:t>
            </w:r>
          </w:p>
        </w:tc>
      </w:tr>
      <w:tr w:rsidR="003A3FD8" w:rsidRPr="00802CB0" w:rsidTr="00802CB0">
        <w:trPr>
          <w:trHeight w:val="902"/>
        </w:trPr>
        <w:tc>
          <w:tcPr>
            <w:tcW w:w="14601" w:type="dxa"/>
            <w:gridSpan w:val="10"/>
            <w:shd w:val="clear" w:color="auto" w:fill="auto"/>
            <w:vAlign w:val="center"/>
          </w:tcPr>
          <w:p w:rsidR="003A3FD8" w:rsidRPr="00802CB0" w:rsidRDefault="003A3FD8" w:rsidP="00802CB0">
            <w:pPr>
              <w:spacing w:after="0" w:line="240" w:lineRule="auto"/>
              <w:jc w:val="center"/>
              <w:rPr>
                <w:rFonts w:ascii="Times New Roman" w:hAnsi="Times New Roman"/>
                <w:b/>
                <w:szCs w:val="24"/>
                <w:lang w:val="sr-Cyrl-CS" w:eastAsia="hr-HR"/>
              </w:rPr>
            </w:pPr>
            <w:r w:rsidRPr="00802CB0">
              <w:rPr>
                <w:rFonts w:ascii="Times New Roman" w:hAnsi="Times New Roman"/>
                <w:b/>
                <w:szCs w:val="24"/>
                <w:lang w:val="sr-Cyrl-CS" w:eastAsia="hr-HR"/>
              </w:rPr>
              <w:t>4.</w:t>
            </w:r>
            <w:r w:rsidR="00392E1C">
              <w:rPr>
                <w:rFonts w:ascii="Times New Roman" w:hAnsi="Times New Roman"/>
                <w:b/>
                <w:szCs w:val="24"/>
                <w:lang w:val="sr-Cyrl-CS" w:eastAsia="hr-HR"/>
              </w:rPr>
              <w:t xml:space="preserve"> </w:t>
            </w:r>
            <w:r w:rsidRPr="00802CB0">
              <w:rPr>
                <w:rFonts w:ascii="Times New Roman" w:hAnsi="Times New Roman"/>
                <w:b/>
                <w:szCs w:val="24"/>
                <w:lang w:val="sr-Cyrl-CS" w:eastAsia="hr-HR"/>
              </w:rPr>
              <w:t>MEЂУАГЕНЦИЈСКА САРАДЊА У УПРАВЉАЊУ ГРАНИЦОМ</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4.1</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Унапредити међуагенцијску сарадњу</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bs-Latn-BA" w:eastAsia="bs-Latn-BA"/>
              </w:rPr>
              <w:t>Koo</w:t>
            </w:r>
            <w:r w:rsidRPr="00802CB0">
              <w:rPr>
                <w:rFonts w:ascii="Times New Roman" w:hAnsi="Times New Roman"/>
                <w:sz w:val="20"/>
                <w:szCs w:val="20"/>
                <w:lang w:val="ru-RU" w:eastAsia="bs-Latn-BA"/>
              </w:rPr>
              <w:t>рдинационо тело</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финансија – Управа царина, </w:t>
            </w:r>
          </w:p>
          <w:p w:rsidR="00126481" w:rsidRPr="003B10E3" w:rsidRDefault="00126481" w:rsidP="00802CB0">
            <w:pPr>
              <w:spacing w:after="0" w:line="240" w:lineRule="auto"/>
              <w:jc w:val="center"/>
              <w:rPr>
                <w:rFonts w:ascii="Times New Roman" w:hAnsi="Times New Roman"/>
                <w:sz w:val="20"/>
                <w:szCs w:val="20"/>
                <w:lang w:val="sr-Cyrl-RS" w:eastAsia="bs-Latn-BA"/>
              </w:rPr>
            </w:pPr>
            <w:r w:rsidRPr="00802CB0">
              <w:rPr>
                <w:rFonts w:ascii="Times New Roman" w:hAnsi="Times New Roman"/>
                <w:sz w:val="20"/>
                <w:szCs w:val="20"/>
                <w:lang w:eastAsia="bs-Latn-BA"/>
              </w:rPr>
              <w:t>Министарство пољопривреде, шумарства и водопривреде</w:t>
            </w:r>
            <w:r w:rsidR="00DB0028" w:rsidRPr="00DB0028">
              <w:rPr>
                <w:rFonts w:ascii="Times New Roman" w:hAnsi="Times New Roman"/>
                <w:sz w:val="20"/>
                <w:szCs w:val="20"/>
                <w:lang w:val="sr-Cyrl-RS" w:eastAsia="bs-Latn-BA"/>
              </w:rPr>
              <w:t xml:space="preserve">, </w:t>
            </w:r>
            <w:r w:rsidR="003B10E3" w:rsidRPr="00DB0028">
              <w:rPr>
                <w:rFonts w:ascii="Times New Roman" w:hAnsi="Times New Roman"/>
                <w:sz w:val="20"/>
                <w:szCs w:val="20"/>
                <w:lang w:val="sr-Cyrl-RS"/>
              </w:rPr>
              <w:t>Управа за ветери</w:t>
            </w:r>
            <w:r w:rsidR="00DB0028" w:rsidRPr="00DB0028">
              <w:rPr>
                <w:rFonts w:ascii="Times New Roman" w:hAnsi="Times New Roman"/>
                <w:sz w:val="20"/>
                <w:szCs w:val="20"/>
                <w:lang w:val="sr-Cyrl-RS"/>
              </w:rPr>
              <w:t>ну,</w:t>
            </w:r>
            <w:r w:rsidR="003B10E3" w:rsidRPr="00DB0028">
              <w:rPr>
                <w:rFonts w:ascii="Times New Roman" w:hAnsi="Times New Roman"/>
                <w:sz w:val="20"/>
                <w:szCs w:val="20"/>
                <w:lang w:val="sr-Cyrl-RS"/>
              </w:rPr>
              <w:t xml:space="preserve"> Управа за заштиту биља</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спољних послова</w:t>
            </w:r>
          </w:p>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Министарство грађевинарства, саобраћаја и инфраструктуре</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eastAsia="bs-Latn-BA"/>
              </w:rPr>
              <w:t>Унапредити правни оквир</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ru-RU" w:eastAsia="bs-Latn-BA"/>
              </w:rPr>
              <w:t>Извршити измене и допуне постојећег формално-правног оквира за сарадњу између надлежних агенција (протоколи, споразуми и сл.).</w:t>
            </w:r>
          </w:p>
        </w:tc>
        <w:tc>
          <w:tcPr>
            <w:tcW w:w="2538" w:type="dxa"/>
            <w:gridSpan w:val="2"/>
            <w:vAlign w:val="center"/>
          </w:tcPr>
          <w:p w:rsidR="00126481" w:rsidRPr="00802CB0" w:rsidRDefault="00126481" w:rsidP="00802CB0">
            <w:pPr>
              <w:spacing w:after="0" w:line="240" w:lineRule="auto"/>
              <w:jc w:val="center"/>
              <w:rPr>
                <w:rFonts w:ascii="Times New Roman" w:hAnsi="Times New Roman"/>
                <w:color w:val="FF0000"/>
                <w:sz w:val="20"/>
                <w:szCs w:val="20"/>
                <w:lang w:eastAsia="hr-HR"/>
              </w:rPr>
            </w:pPr>
            <w:r w:rsidRPr="00802CB0">
              <w:rPr>
                <w:rFonts w:ascii="Times New Roman" w:hAnsi="Times New Roman"/>
                <w:sz w:val="20"/>
                <w:szCs w:val="20"/>
                <w:lang w:eastAsia="hr-HR"/>
              </w:rPr>
              <w:t>IV квартал 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4.2</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Унапредити међуагенцијску сарадњу</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bs-Latn-BA" w:eastAsia="bs-Latn-BA"/>
              </w:rPr>
              <w:t>Koo</w:t>
            </w:r>
            <w:r w:rsidRPr="00802CB0">
              <w:rPr>
                <w:rFonts w:ascii="Times New Roman" w:hAnsi="Times New Roman"/>
                <w:sz w:val="20"/>
                <w:szCs w:val="20"/>
                <w:lang w:val="ru-RU" w:eastAsia="bs-Latn-BA"/>
              </w:rPr>
              <w:t>рдинационо тело</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DB0028" w:rsidRDefault="00126481" w:rsidP="00802CB0">
            <w:pPr>
              <w:spacing w:after="0" w:line="240" w:lineRule="auto"/>
              <w:jc w:val="center"/>
              <w:rPr>
                <w:rFonts w:ascii="Times New Roman" w:hAnsi="Times New Roman"/>
                <w:sz w:val="20"/>
                <w:szCs w:val="20"/>
                <w:lang w:val="sr-Cyrl-RS" w:eastAsia="bs-Latn-BA"/>
              </w:rPr>
            </w:pPr>
            <w:r w:rsidRPr="00802CB0">
              <w:rPr>
                <w:rFonts w:ascii="Times New Roman" w:hAnsi="Times New Roman"/>
                <w:sz w:val="20"/>
                <w:szCs w:val="20"/>
                <w:lang w:eastAsia="bs-Latn-BA"/>
              </w:rPr>
              <w:t>Министарство финансија – Управа царина, Министарство пољопривреде, шумарства и водопривреде</w:t>
            </w:r>
            <w:r w:rsidR="00DB0028">
              <w:rPr>
                <w:rFonts w:ascii="Times New Roman" w:hAnsi="Times New Roman"/>
                <w:sz w:val="20"/>
                <w:szCs w:val="20"/>
                <w:lang w:val="sr-Cyrl-RS" w:eastAsia="bs-Latn-BA"/>
              </w:rPr>
              <w:t xml:space="preserve">, </w:t>
            </w:r>
            <w:r w:rsidR="00DB0028" w:rsidRPr="00DB0028">
              <w:rPr>
                <w:rFonts w:ascii="Times New Roman" w:hAnsi="Times New Roman"/>
                <w:sz w:val="20"/>
                <w:szCs w:val="20"/>
                <w:lang w:val="sr-Cyrl-RS"/>
              </w:rPr>
              <w:t>Управа за ветерину,</w:t>
            </w:r>
            <w:r w:rsidR="003B10E3" w:rsidRPr="00DB0028">
              <w:rPr>
                <w:rFonts w:ascii="Times New Roman" w:hAnsi="Times New Roman"/>
                <w:sz w:val="20"/>
                <w:szCs w:val="20"/>
                <w:lang w:val="sr-Cyrl-RS"/>
              </w:rPr>
              <w:t xml:space="preserve"> Управа за заштиту биља</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спољних послова</w:t>
            </w:r>
          </w:p>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Министарство грађевинарства, саобраћаја и инфраструктуре</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Style w:val="A4"/>
                <w:rFonts w:ascii="Times New Roman" w:hAnsi="Times New Roman"/>
                <w:sz w:val="20"/>
                <w:szCs w:val="20"/>
                <w:lang w:val="sr-Cyrl-CS"/>
              </w:rPr>
              <w:t>И</w:t>
            </w:r>
            <w:r w:rsidRPr="00802CB0">
              <w:rPr>
                <w:rStyle w:val="A4"/>
                <w:rFonts w:ascii="Times New Roman" w:hAnsi="Times New Roman"/>
                <w:sz w:val="20"/>
                <w:szCs w:val="20"/>
                <w:lang w:val="ru-RU"/>
              </w:rPr>
              <w:t>зрада Стандардних оперативних  процедура свих служби у ИБМ</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i/>
                <w:iCs/>
                <w:color w:val="FF0000"/>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Израђене Стандардне оперативне процедуре</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r w:rsidRPr="00802CB0">
              <w:rPr>
                <w:rFonts w:ascii="Times New Roman" w:hAnsi="Times New Roman"/>
                <w:sz w:val="20"/>
                <w:szCs w:val="20"/>
                <w:lang w:eastAsia="hr-HR"/>
              </w:rPr>
              <w:t>Kонтинуирано IV кваратал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4.3</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Унапредити међуагенцијску сарадњу</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bs-Latn-BA" w:eastAsia="bs-Latn-BA"/>
              </w:rPr>
              <w:t>Kooрдинационо тело</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bs-Latn-BA" w:eastAsia="bs-Latn-BA"/>
              </w:rPr>
              <w:t>Mинистарство унутрашњих послова</w:t>
            </w:r>
          </w:p>
          <w:p w:rsidR="00126481" w:rsidRPr="00802CB0" w:rsidRDefault="00126481" w:rsidP="00802CB0">
            <w:pPr>
              <w:spacing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(УГП, УКП, УСП)</w:t>
            </w:r>
          </w:p>
          <w:p w:rsidR="00126481" w:rsidRPr="00802CB0" w:rsidRDefault="00126481" w:rsidP="00802CB0">
            <w:pPr>
              <w:spacing w:line="240" w:lineRule="auto"/>
              <w:jc w:val="center"/>
              <w:rPr>
                <w:rFonts w:ascii="Times New Roman" w:hAnsi="Times New Roman"/>
                <w:sz w:val="20"/>
                <w:szCs w:val="20"/>
                <w:lang w:eastAsia="bs-Latn-BA"/>
              </w:rPr>
            </w:pPr>
            <w:r w:rsidRPr="00802CB0">
              <w:rPr>
                <w:rFonts w:ascii="Times New Roman" w:hAnsi="Times New Roman"/>
                <w:sz w:val="20"/>
                <w:szCs w:val="20"/>
                <w:lang w:val="bs-Latn-BA" w:eastAsia="bs-Latn-BA"/>
              </w:rPr>
              <w:t>Министарство финансија – Управа царина, Министарство пољопривреде, шумарства и водопривреде</w:t>
            </w:r>
          </w:p>
        </w:tc>
        <w:tc>
          <w:tcPr>
            <w:tcW w:w="2033" w:type="dxa"/>
            <w:vAlign w:val="center"/>
          </w:tcPr>
          <w:p w:rsidR="00126481" w:rsidRPr="00802CB0" w:rsidRDefault="003D3070" w:rsidP="00802CB0">
            <w:pPr>
              <w:spacing w:after="0" w:line="240" w:lineRule="auto"/>
              <w:jc w:val="center"/>
              <w:rPr>
                <w:rStyle w:val="A4"/>
                <w:rFonts w:ascii="Times New Roman" w:hAnsi="Times New Roman"/>
                <w:sz w:val="20"/>
                <w:szCs w:val="20"/>
                <w:lang w:val="ru-RU"/>
              </w:rPr>
            </w:pPr>
            <w:r w:rsidRPr="00802CB0">
              <w:rPr>
                <w:rStyle w:val="A4"/>
                <w:rFonts w:ascii="Times New Roman" w:hAnsi="Times New Roman"/>
                <w:sz w:val="20"/>
                <w:szCs w:val="20"/>
                <w:lang w:val="ru-RU"/>
              </w:rPr>
              <w:t>Реализација заје</w:t>
            </w:r>
            <w:r w:rsidR="00126481" w:rsidRPr="00802CB0">
              <w:rPr>
                <w:rStyle w:val="A4"/>
                <w:rFonts w:ascii="Times New Roman" w:hAnsi="Times New Roman"/>
                <w:sz w:val="20"/>
                <w:szCs w:val="20"/>
                <w:lang w:val="ru-RU"/>
              </w:rPr>
              <w:t>д</w:t>
            </w:r>
            <w:r w:rsidRPr="00802CB0">
              <w:rPr>
                <w:rStyle w:val="A4"/>
                <w:rFonts w:ascii="Times New Roman" w:hAnsi="Times New Roman"/>
                <w:sz w:val="20"/>
                <w:szCs w:val="20"/>
                <w:lang w:val="ru-RU"/>
              </w:rPr>
              <w:t>н</w:t>
            </w:r>
            <w:r w:rsidR="00126481" w:rsidRPr="00802CB0">
              <w:rPr>
                <w:rStyle w:val="A4"/>
                <w:rFonts w:ascii="Times New Roman" w:hAnsi="Times New Roman"/>
                <w:sz w:val="20"/>
                <w:szCs w:val="20"/>
                <w:lang w:val="ru-RU"/>
              </w:rPr>
              <w:t>ичких акција на основу заједничке анализе ризика</w:t>
            </w:r>
          </w:p>
          <w:p w:rsidR="00126481" w:rsidRPr="00802CB0" w:rsidRDefault="00126481" w:rsidP="00802CB0">
            <w:pPr>
              <w:spacing w:after="0" w:line="240" w:lineRule="auto"/>
              <w:jc w:val="center"/>
              <w:rPr>
                <w:rStyle w:val="A4"/>
                <w:rFonts w:ascii="Times New Roman" w:hAnsi="Times New Roman"/>
                <w:sz w:val="20"/>
                <w:szCs w:val="20"/>
                <w:lang w:val="ru-RU"/>
              </w:rPr>
            </w:pPr>
            <w:r w:rsidRPr="00802CB0">
              <w:rPr>
                <w:rStyle w:val="A4"/>
                <w:rFonts w:ascii="Times New Roman" w:hAnsi="Times New Roman"/>
                <w:sz w:val="20"/>
                <w:szCs w:val="20"/>
                <w:lang w:val="ru-RU"/>
              </w:rPr>
              <w:t>(Показатељ 4, циљ 3 СБП)</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Буџет Министарства унутрашњих послова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80.000 динара годишње– трошкови горива</w:t>
            </w:r>
          </w:p>
          <w:p w:rsidR="003B10E3" w:rsidRPr="00DB0028" w:rsidRDefault="003B10E3" w:rsidP="003B10E3">
            <w:pPr>
              <w:spacing w:after="0" w:line="240" w:lineRule="auto"/>
              <w:jc w:val="center"/>
              <w:rPr>
                <w:rFonts w:ascii="Times New Roman" w:hAnsi="Times New Roman"/>
                <w:sz w:val="20"/>
                <w:szCs w:val="20"/>
              </w:rPr>
            </w:pPr>
            <w:r w:rsidRPr="00DB0028">
              <w:rPr>
                <w:rFonts w:ascii="Times New Roman" w:hAnsi="Times New Roman"/>
                <w:sz w:val="20"/>
                <w:szCs w:val="20"/>
                <w:lang w:val="sr-Cyrl-RS" w:eastAsia="bs-Latn-BA"/>
              </w:rPr>
              <w:t xml:space="preserve">Министарсво финанасија- Управа царина - </w:t>
            </w:r>
            <w:r w:rsidRPr="00DB0028">
              <w:rPr>
                <w:rFonts w:ascii="Times New Roman" w:hAnsi="Times New Roman"/>
                <w:sz w:val="20"/>
                <w:szCs w:val="20"/>
                <w:lang w:val="sr-Cyrl-RS"/>
              </w:rPr>
              <w:t>нису потребна средства</w:t>
            </w:r>
            <w:r w:rsidRPr="00DB0028">
              <w:rPr>
                <w:rFonts w:ascii="Times New Roman" w:hAnsi="Times New Roman"/>
                <w:sz w:val="20"/>
                <w:szCs w:val="20"/>
              </w:rPr>
              <w:t xml:space="preserve"> - запослени раде у оквиру редовних радних активности</w:t>
            </w:r>
          </w:p>
          <w:p w:rsidR="00126481" w:rsidRPr="00802CB0" w:rsidRDefault="00126481" w:rsidP="00802CB0">
            <w:pPr>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val="sr-Cyrl-CS" w:eastAsia="bs-Latn-BA"/>
              </w:rPr>
              <w:t xml:space="preserve">Број реализованих </w:t>
            </w:r>
            <w:r w:rsidRPr="00802CB0">
              <w:rPr>
                <w:rFonts w:ascii="Times New Roman" w:hAnsi="Times New Roman"/>
                <w:sz w:val="20"/>
                <w:szCs w:val="20"/>
                <w:lang w:eastAsia="bs-Latn-BA"/>
              </w:rPr>
              <w:t>заједничких акција</w:t>
            </w:r>
          </w:p>
        </w:tc>
        <w:tc>
          <w:tcPr>
            <w:tcW w:w="2538" w:type="dxa"/>
            <w:gridSpan w:val="2"/>
            <w:vAlign w:val="center"/>
          </w:tcPr>
          <w:p w:rsidR="00126481" w:rsidRPr="00802CB0" w:rsidRDefault="00126481" w:rsidP="00802CB0">
            <w:pPr>
              <w:jc w:val="center"/>
              <w:rPr>
                <w:rFonts w:ascii="Times New Roman" w:hAnsi="Times New Roman"/>
                <w:sz w:val="20"/>
                <w:szCs w:val="20"/>
                <w:lang w:eastAsia="hr-HR"/>
              </w:rPr>
            </w:pPr>
            <w:r w:rsidRPr="00802CB0">
              <w:rPr>
                <w:rFonts w:ascii="Times New Roman" w:hAnsi="Times New Roman"/>
                <w:sz w:val="20"/>
                <w:szCs w:val="20"/>
                <w:lang w:eastAsia="hr-HR"/>
              </w:rPr>
              <w:t xml:space="preserve">Континуирано до IV квартала 2020. године </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4.4</w:t>
            </w:r>
          </w:p>
        </w:tc>
        <w:tc>
          <w:tcPr>
            <w:tcW w:w="1926" w:type="dxa"/>
            <w:vAlign w:val="center"/>
          </w:tcPr>
          <w:p w:rsidR="00126481" w:rsidRPr="00802CB0" w:rsidRDefault="00126481" w:rsidP="00802CB0">
            <w:pPr>
              <w:spacing w:after="0" w:line="240" w:lineRule="auto"/>
              <w:jc w:val="center"/>
              <w:rPr>
                <w:rStyle w:val="A4"/>
                <w:rFonts w:ascii="Times New Roman" w:hAnsi="Times New Roman"/>
                <w:bCs/>
                <w:sz w:val="20"/>
                <w:szCs w:val="20"/>
                <w:lang w:val="ru-RU"/>
              </w:rPr>
            </w:pPr>
            <w:r w:rsidRPr="00802CB0">
              <w:rPr>
                <w:rStyle w:val="A4"/>
                <w:rFonts w:ascii="Times New Roman" w:hAnsi="Times New Roman"/>
                <w:bCs/>
                <w:sz w:val="20"/>
                <w:szCs w:val="20"/>
                <w:lang w:val="ru-RU"/>
              </w:rPr>
              <w:t>Унапредити међуагенцијску сарадњу</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Kooрдинационо тело</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jc w:val="center"/>
              <w:rPr>
                <w:rFonts w:ascii="Times New Roman" w:hAnsi="Times New Roman"/>
                <w:sz w:val="20"/>
                <w:szCs w:val="20"/>
                <w:lang w:eastAsia="bs-Latn-BA"/>
              </w:rPr>
            </w:pPr>
            <w:r w:rsidRPr="00802CB0">
              <w:rPr>
                <w:rFonts w:ascii="Times New Roman" w:hAnsi="Times New Roman"/>
                <w:sz w:val="20"/>
                <w:szCs w:val="20"/>
                <w:lang w:eastAsia="bs-Latn-BA"/>
              </w:rPr>
              <w:t>Управа граничне полиције</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финансија – Управа царина, </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281BF9" w:rsidRDefault="00126481" w:rsidP="00802CB0">
            <w:pPr>
              <w:spacing w:after="0" w:line="240" w:lineRule="auto"/>
              <w:jc w:val="center"/>
              <w:rPr>
                <w:rFonts w:ascii="Times New Roman" w:hAnsi="Times New Roman"/>
                <w:sz w:val="20"/>
                <w:szCs w:val="20"/>
                <w:lang w:val="sr-Cyrl-RS" w:eastAsia="bs-Latn-BA"/>
              </w:rPr>
            </w:pPr>
            <w:r w:rsidRPr="00802CB0">
              <w:rPr>
                <w:rFonts w:ascii="Times New Roman" w:hAnsi="Times New Roman"/>
                <w:sz w:val="20"/>
                <w:szCs w:val="20"/>
                <w:lang w:eastAsia="bs-Latn-BA"/>
              </w:rPr>
              <w:t>Министарство пољопривреде, шумарства и водопривреде</w:t>
            </w:r>
            <w:r w:rsidR="00281BF9" w:rsidRPr="00281BF9">
              <w:rPr>
                <w:rFonts w:ascii="Times New Roman" w:hAnsi="Times New Roman"/>
                <w:sz w:val="20"/>
                <w:szCs w:val="20"/>
                <w:lang w:val="sr-Cyrl-RS" w:eastAsia="bs-Latn-BA"/>
              </w:rPr>
              <w:t>,</w:t>
            </w:r>
            <w:r w:rsidR="00281BF9" w:rsidRPr="00281BF9">
              <w:rPr>
                <w:rFonts w:ascii="Times New Roman" w:hAnsi="Times New Roman"/>
                <w:sz w:val="20"/>
                <w:szCs w:val="20"/>
                <w:lang w:val="sr-Cyrl-RS"/>
              </w:rPr>
              <w:t xml:space="preserve"> Управа за ветерину,</w:t>
            </w:r>
            <w:r w:rsidR="00E15350" w:rsidRPr="00281BF9">
              <w:rPr>
                <w:rFonts w:ascii="Times New Roman" w:hAnsi="Times New Roman"/>
                <w:sz w:val="20"/>
                <w:szCs w:val="20"/>
                <w:lang w:val="sr-Cyrl-RS"/>
              </w:rPr>
              <w:t xml:space="preserve"> Управа за заштиту биља</w:t>
            </w:r>
          </w:p>
        </w:tc>
        <w:tc>
          <w:tcPr>
            <w:tcW w:w="2033" w:type="dxa"/>
            <w:vAlign w:val="center"/>
          </w:tcPr>
          <w:p w:rsidR="00126481" w:rsidRPr="00802CB0" w:rsidRDefault="00126481" w:rsidP="00802CB0">
            <w:pPr>
              <w:spacing w:after="0" w:line="240" w:lineRule="auto"/>
              <w:jc w:val="center"/>
              <w:rPr>
                <w:rStyle w:val="A4"/>
                <w:rFonts w:ascii="Times New Roman" w:hAnsi="Times New Roman"/>
                <w:sz w:val="20"/>
                <w:szCs w:val="20"/>
                <w:lang w:val="ru-RU"/>
              </w:rPr>
            </w:pPr>
            <w:r w:rsidRPr="00802CB0">
              <w:rPr>
                <w:rStyle w:val="A4"/>
                <w:rFonts w:ascii="Times New Roman" w:hAnsi="Times New Roman"/>
                <w:sz w:val="20"/>
                <w:szCs w:val="20"/>
                <w:lang w:val="ru-RU"/>
              </w:rPr>
              <w:t>Реализација заједничке обуке за све службе у систему интегрисаног управљања границом</w:t>
            </w:r>
          </w:p>
          <w:p w:rsidR="00126481" w:rsidRPr="00802CB0" w:rsidRDefault="00126481" w:rsidP="00802CB0">
            <w:pPr>
              <w:spacing w:after="0" w:line="240" w:lineRule="auto"/>
              <w:jc w:val="center"/>
              <w:rPr>
                <w:rStyle w:val="A4"/>
                <w:rFonts w:ascii="Times New Roman" w:hAnsi="Times New Roman"/>
                <w:sz w:val="20"/>
                <w:szCs w:val="20"/>
                <w:lang w:val="ru-RU"/>
              </w:rPr>
            </w:pPr>
            <w:r w:rsidRPr="00802CB0">
              <w:rPr>
                <w:rStyle w:val="A4"/>
                <w:rFonts w:ascii="Times New Roman" w:hAnsi="Times New Roman"/>
                <w:sz w:val="20"/>
                <w:szCs w:val="20"/>
                <w:lang w:val="ru-RU"/>
              </w:rPr>
              <w:t>(Показатељ 5, Циљ 1,2 и 3 СБП)</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Број обученог граничног особља свих агнеција</w:t>
            </w:r>
          </w:p>
        </w:tc>
        <w:tc>
          <w:tcPr>
            <w:tcW w:w="2538" w:type="dxa"/>
            <w:gridSpan w:val="2"/>
            <w:vAlign w:val="center"/>
          </w:tcPr>
          <w:p w:rsidR="00126481" w:rsidRPr="00802CB0" w:rsidRDefault="00126481" w:rsidP="00802CB0">
            <w:pPr>
              <w:jc w:val="center"/>
              <w:rPr>
                <w:rFonts w:ascii="Times New Roman" w:hAnsi="Times New Roman"/>
                <w:sz w:val="20"/>
                <w:szCs w:val="20"/>
                <w:lang w:eastAsia="hr-HR"/>
              </w:rPr>
            </w:pPr>
            <w:r w:rsidRPr="00802CB0">
              <w:rPr>
                <w:rFonts w:ascii="Times New Roman" w:hAnsi="Times New Roman"/>
                <w:sz w:val="20"/>
                <w:szCs w:val="20"/>
                <w:lang w:eastAsia="hr-HR"/>
              </w:rPr>
              <w:t xml:space="preserve">Континуирано до IV квартала 2020. године </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4.5</w:t>
            </w:r>
          </w:p>
        </w:tc>
        <w:tc>
          <w:tcPr>
            <w:tcW w:w="1926" w:type="dxa"/>
            <w:vAlign w:val="center"/>
          </w:tcPr>
          <w:p w:rsidR="00126481" w:rsidRPr="00802CB0" w:rsidRDefault="00126481" w:rsidP="00802CB0">
            <w:pPr>
              <w:spacing w:after="0" w:line="240" w:lineRule="auto"/>
              <w:jc w:val="center"/>
              <w:rPr>
                <w:rStyle w:val="A4"/>
                <w:rFonts w:ascii="Times New Roman" w:hAnsi="Times New Roman"/>
                <w:sz w:val="20"/>
                <w:szCs w:val="20"/>
              </w:rPr>
            </w:pPr>
            <w:r w:rsidRPr="00802CB0">
              <w:rPr>
                <w:rFonts w:ascii="Times New Roman" w:hAnsi="Times New Roman"/>
                <w:sz w:val="20"/>
                <w:szCs w:val="20"/>
                <w:lang w:val="hr-BA"/>
              </w:rPr>
              <w:t>Обука конзуларних службеника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унутрашњих послова</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спољних послова</w:t>
            </w:r>
          </w:p>
        </w:tc>
        <w:tc>
          <w:tcPr>
            <w:tcW w:w="2033" w:type="dxa"/>
            <w:vAlign w:val="center"/>
          </w:tcPr>
          <w:p w:rsidR="00126481" w:rsidRPr="00802CB0" w:rsidRDefault="00126481" w:rsidP="00802CB0">
            <w:pPr>
              <w:spacing w:after="0" w:line="240" w:lineRule="auto"/>
              <w:jc w:val="center"/>
              <w:rPr>
                <w:rStyle w:val="A4"/>
                <w:rFonts w:ascii="Times New Roman" w:hAnsi="Times New Roman"/>
                <w:sz w:val="20"/>
                <w:szCs w:val="20"/>
                <w:lang w:val="ru-RU"/>
              </w:rPr>
            </w:pPr>
            <w:r w:rsidRPr="00802CB0">
              <w:rPr>
                <w:rFonts w:ascii="Times New Roman" w:hAnsi="Times New Roman"/>
                <w:sz w:val="20"/>
                <w:szCs w:val="20"/>
                <w:lang w:val="bs-Latn-BA" w:eastAsia="bs-Latn-BA"/>
              </w:rPr>
              <w:t>Успоставити сарадњу са Министарство</w:t>
            </w:r>
            <w:r w:rsidRPr="00802CB0">
              <w:rPr>
                <w:rFonts w:ascii="Times New Roman" w:hAnsi="Times New Roman"/>
                <w:sz w:val="20"/>
                <w:szCs w:val="20"/>
                <w:lang w:val="ru-RU" w:eastAsia="bs-Latn-BA"/>
              </w:rPr>
              <w:t xml:space="preserve">м </w:t>
            </w:r>
            <w:r w:rsidRPr="00802CB0">
              <w:rPr>
                <w:rFonts w:ascii="Times New Roman" w:hAnsi="Times New Roman"/>
                <w:sz w:val="20"/>
                <w:szCs w:val="20"/>
                <w:lang w:eastAsia="bs-Latn-BA"/>
              </w:rPr>
              <w:t xml:space="preserve">спољних </w:t>
            </w:r>
            <w:r w:rsidRPr="00802CB0">
              <w:rPr>
                <w:rFonts w:ascii="Times New Roman" w:hAnsi="Times New Roman"/>
                <w:sz w:val="20"/>
                <w:szCs w:val="20"/>
                <w:lang w:val="bs-Latn-BA" w:eastAsia="bs-Latn-BA"/>
              </w:rPr>
              <w:t xml:space="preserve">послова и обучити службенике </w:t>
            </w:r>
            <w:r w:rsidRPr="00802CB0">
              <w:rPr>
                <w:rFonts w:ascii="Times New Roman" w:hAnsi="Times New Roman"/>
                <w:sz w:val="20"/>
                <w:szCs w:val="20"/>
                <w:lang w:val="ru-RU" w:eastAsia="bs-Latn-BA"/>
              </w:rPr>
              <w:t>дипломатско конзуларних представништава</w:t>
            </w:r>
            <w:r w:rsidRPr="00802CB0">
              <w:rPr>
                <w:rFonts w:ascii="Times New Roman" w:hAnsi="Times New Roman"/>
                <w:sz w:val="20"/>
                <w:szCs w:val="20"/>
                <w:lang w:val="bs-Latn-BA" w:eastAsia="bs-Latn-BA"/>
              </w:rPr>
              <w:t xml:space="preserve"> за препознавање лажних и фалсификованих путних исправа и идентификовање показатеља ризика код особа које аплицирају за издавање визе</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Буџет Министарство  унутрашњих послова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1.000 динара годишње – трошкови репрезентације</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Број спроведених обука</w:t>
            </w:r>
          </w:p>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eastAsia="hr-HR"/>
              </w:rPr>
              <w:t>Број конзуларних службеника који су завршили обуку</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r w:rsidRPr="00802CB0">
              <w:rPr>
                <w:rFonts w:ascii="Times New Roman" w:hAnsi="Times New Roman"/>
                <w:sz w:val="20"/>
                <w:szCs w:val="20"/>
                <w:lang w:val="sr-Cyrl-CS" w:eastAsia="hr-HR"/>
              </w:rPr>
              <w:t xml:space="preserve">Континуирано </w:t>
            </w:r>
            <w:r w:rsidRPr="00802CB0">
              <w:rPr>
                <w:rFonts w:ascii="Times New Roman" w:hAnsi="Times New Roman"/>
                <w:sz w:val="20"/>
                <w:szCs w:val="20"/>
                <w:lang w:eastAsia="hr-HR"/>
              </w:rPr>
              <w:t xml:space="preserve">IV кваратал </w:t>
            </w:r>
            <w:r w:rsidRPr="00802CB0">
              <w:rPr>
                <w:rFonts w:ascii="Times New Roman" w:hAnsi="Times New Roman"/>
                <w:sz w:val="20"/>
                <w:szCs w:val="20"/>
                <w:lang w:val="sr-Cyrl-CS" w:eastAsia="hr-HR"/>
              </w:rPr>
              <w:t>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4.6</w:t>
            </w:r>
          </w:p>
        </w:tc>
        <w:tc>
          <w:tcPr>
            <w:tcW w:w="1926" w:type="dxa"/>
            <w:vAlign w:val="center"/>
          </w:tcPr>
          <w:p w:rsidR="00126481" w:rsidRPr="00802CB0" w:rsidRDefault="00126481" w:rsidP="00802CB0">
            <w:pPr>
              <w:spacing w:after="0" w:line="240" w:lineRule="auto"/>
              <w:jc w:val="center"/>
              <w:rPr>
                <w:rStyle w:val="A4"/>
                <w:rFonts w:ascii="Times New Roman" w:hAnsi="Times New Roman"/>
                <w:bCs/>
                <w:sz w:val="20"/>
                <w:szCs w:val="20"/>
                <w:lang w:val="ru-RU"/>
              </w:rPr>
            </w:pPr>
            <w:r w:rsidRPr="00802CB0">
              <w:rPr>
                <w:rStyle w:val="A4"/>
                <w:rFonts w:ascii="Times New Roman" w:hAnsi="Times New Roman"/>
                <w:bCs/>
                <w:sz w:val="20"/>
                <w:szCs w:val="20"/>
                <w:lang w:val="ru-RU"/>
              </w:rPr>
              <w:t>Успостављање техничких предуслова за размену информација између агенција</w:t>
            </w:r>
          </w:p>
          <w:p w:rsidR="00126481" w:rsidRPr="00802CB0" w:rsidRDefault="00126481" w:rsidP="00802CB0">
            <w:pPr>
              <w:spacing w:after="0" w:line="240" w:lineRule="auto"/>
              <w:jc w:val="center"/>
              <w:rPr>
                <w:rStyle w:val="A4"/>
                <w:rFonts w:ascii="Times New Roman" w:hAnsi="Times New Roman"/>
                <w:bCs/>
                <w:sz w:val="20"/>
                <w:szCs w:val="20"/>
                <w:lang w:val="ru-RU"/>
              </w:rPr>
            </w:pPr>
          </w:p>
          <w:p w:rsidR="00126481" w:rsidRPr="00802CB0" w:rsidRDefault="00126481" w:rsidP="00802CB0">
            <w:pPr>
              <w:spacing w:after="0" w:line="240" w:lineRule="auto"/>
              <w:jc w:val="center"/>
              <w:rPr>
                <w:rFonts w:ascii="Times New Roman" w:hAnsi="Times New Roman"/>
                <w:color w:val="FF0000"/>
                <w:sz w:val="20"/>
                <w:szCs w:val="20"/>
                <w:lang w:val="sr-Cyrl-CS"/>
              </w:rPr>
            </w:pP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финансија – Управа царина, Министарство пољопривреде, шумарства и водопривреде – Управа за ветерину и Управа за заштиту биља</w:t>
            </w:r>
          </w:p>
        </w:tc>
        <w:tc>
          <w:tcPr>
            <w:tcW w:w="2033" w:type="dxa"/>
            <w:vAlign w:val="center"/>
          </w:tcPr>
          <w:p w:rsidR="00126481" w:rsidRPr="00802CB0" w:rsidRDefault="00126481" w:rsidP="00802CB0">
            <w:pPr>
              <w:spacing w:after="0" w:line="240" w:lineRule="auto"/>
              <w:jc w:val="center"/>
              <w:rPr>
                <w:rFonts w:ascii="Times New Roman" w:hAnsi="Times New Roman"/>
                <w:color w:val="000000"/>
                <w:sz w:val="20"/>
                <w:szCs w:val="20"/>
                <w:lang w:val="ru-RU"/>
              </w:rPr>
            </w:pPr>
            <w:r w:rsidRPr="00802CB0">
              <w:rPr>
                <w:rStyle w:val="A4"/>
                <w:rFonts w:ascii="Times New Roman" w:hAnsi="Times New Roman"/>
                <w:sz w:val="20"/>
                <w:szCs w:val="20"/>
                <w:lang w:val="ru-RU"/>
              </w:rPr>
              <w:t>Обезбеђивање сигурног канала за размену  података</w:t>
            </w:r>
          </w:p>
        </w:tc>
        <w:tc>
          <w:tcPr>
            <w:tcW w:w="2443" w:type="dxa"/>
            <w:gridSpan w:val="2"/>
            <w:vAlign w:val="center"/>
          </w:tcPr>
          <w:p w:rsidR="00A37DFC" w:rsidRPr="00281BF9" w:rsidRDefault="00A37DFC" w:rsidP="00802CB0">
            <w:pPr>
              <w:pStyle w:val="NoSpacing"/>
              <w:jc w:val="center"/>
              <w:rPr>
                <w:rFonts w:ascii="Times New Roman" w:hAnsi="Times New Roman"/>
                <w:sz w:val="20"/>
                <w:szCs w:val="20"/>
              </w:rPr>
            </w:pPr>
            <w:r w:rsidRPr="00281BF9">
              <w:rPr>
                <w:rFonts w:ascii="Times New Roman" w:hAnsi="Times New Roman"/>
                <w:sz w:val="20"/>
                <w:szCs w:val="20"/>
              </w:rPr>
              <w:t>Буџет Министарства унутрашњих послова - Део средстава у оквиру  капиталног пројекта „Надоградња информатичког система Министарства унутрашњих послова</w:t>
            </w:r>
            <w:r w:rsidR="00281BF9">
              <w:rPr>
                <w:rFonts w:ascii="Times New Roman" w:hAnsi="Times New Roman"/>
                <w:sz w:val="20"/>
                <w:szCs w:val="20"/>
              </w:rPr>
              <w:t>”</w:t>
            </w:r>
            <w:r w:rsidRPr="00281BF9">
              <w:rPr>
                <w:rFonts w:ascii="Times New Roman" w:hAnsi="Times New Roman"/>
                <w:sz w:val="20"/>
                <w:szCs w:val="20"/>
              </w:rPr>
              <w:t xml:space="preserve">; </w:t>
            </w:r>
          </w:p>
          <w:p w:rsidR="00A37DFC" w:rsidRPr="00281BF9" w:rsidRDefault="00A37DFC" w:rsidP="00802CB0">
            <w:pPr>
              <w:spacing w:after="0" w:line="240" w:lineRule="auto"/>
              <w:jc w:val="center"/>
              <w:rPr>
                <w:rFonts w:ascii="Times New Roman" w:hAnsi="Times New Roman"/>
                <w:sz w:val="20"/>
                <w:szCs w:val="20"/>
              </w:rPr>
            </w:pPr>
            <w:r w:rsidRPr="00281BF9">
              <w:rPr>
                <w:rFonts w:ascii="Times New Roman" w:hAnsi="Times New Roman"/>
                <w:sz w:val="20"/>
                <w:szCs w:val="20"/>
              </w:rPr>
              <w:t>150.000.000 динара у 2019. години и 150.000.000 динара у 2020. години.</w:t>
            </w:r>
          </w:p>
          <w:p w:rsidR="00A37DFC" w:rsidRPr="00281BF9" w:rsidRDefault="00A37DFC" w:rsidP="00802CB0">
            <w:pPr>
              <w:spacing w:after="0" w:line="240" w:lineRule="auto"/>
              <w:jc w:val="center"/>
              <w:rPr>
                <w:rFonts w:ascii="Times New Roman" w:hAnsi="Times New Roman"/>
                <w:sz w:val="20"/>
                <w:szCs w:val="20"/>
              </w:rPr>
            </w:pPr>
            <w:r w:rsidRPr="00281BF9">
              <w:rPr>
                <w:rFonts w:ascii="Times New Roman" w:hAnsi="Times New Roman"/>
                <w:sz w:val="20"/>
                <w:szCs w:val="20"/>
              </w:rPr>
              <w:t>(веза активност 1.1.23)</w:t>
            </w:r>
          </w:p>
          <w:p w:rsidR="00126481" w:rsidRPr="00E15350" w:rsidRDefault="00A37DFC" w:rsidP="00802CB0">
            <w:pPr>
              <w:spacing w:after="0" w:line="240" w:lineRule="auto"/>
              <w:jc w:val="center"/>
              <w:rPr>
                <w:rFonts w:ascii="Times New Roman" w:hAnsi="Times New Roman"/>
                <w:sz w:val="20"/>
                <w:szCs w:val="20"/>
                <w:lang w:val="sr-Cyrl-RS" w:eastAsia="bs-Latn-BA"/>
              </w:rPr>
            </w:pPr>
            <w:r w:rsidRPr="00281BF9">
              <w:rPr>
                <w:rFonts w:ascii="Times New Roman" w:hAnsi="Times New Roman"/>
                <w:sz w:val="20"/>
                <w:szCs w:val="20"/>
              </w:rPr>
              <w:t>У току је израда Шенгенског акционог плана у оквиру кога ће бити извршена анализа стања и процена даљих потреба за унапређењем ИКТ инфраструктуре</w:t>
            </w:r>
            <w:r w:rsidR="00E15350" w:rsidRPr="00281BF9">
              <w:rPr>
                <w:rFonts w:ascii="Times New Roman" w:hAnsi="Times New Roman"/>
                <w:sz w:val="20"/>
                <w:szCs w:val="20"/>
                <w:lang w:val="sr-Cyrl-RS"/>
              </w:rPr>
              <w:t xml:space="preserve"> </w:t>
            </w:r>
            <w:r w:rsidR="00E15350" w:rsidRPr="00281BF9">
              <w:rPr>
                <w:rFonts w:ascii="Times New Roman" w:hAnsi="Times New Roman"/>
                <w:sz w:val="20"/>
                <w:szCs w:val="20"/>
                <w:lang w:val="sr-Cyrl-RS"/>
              </w:rPr>
              <w:br/>
            </w:r>
            <w:r w:rsidR="00E15350" w:rsidRPr="00281BF9">
              <w:rPr>
                <w:rFonts w:ascii="Times New Roman" w:hAnsi="Times New Roman"/>
                <w:sz w:val="20"/>
                <w:szCs w:val="20"/>
                <w:lang w:val="sr-Cyrl-RS" w:eastAsia="bs-Latn-BA"/>
              </w:rPr>
              <w:t>Нису потребна средства на разделу Министарства финансија – Управе царина</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 xml:space="preserve">Обезбеђен канал </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hr-HR"/>
              </w:rPr>
            </w:pPr>
          </w:p>
          <w:p w:rsidR="00126481" w:rsidRPr="00802CB0" w:rsidRDefault="00126481" w:rsidP="00802CB0">
            <w:pPr>
              <w:jc w:val="center"/>
              <w:rPr>
                <w:rFonts w:ascii="Times New Roman" w:hAnsi="Times New Roman"/>
                <w:sz w:val="20"/>
                <w:szCs w:val="20"/>
                <w:lang w:eastAsia="hr-HR"/>
              </w:rPr>
            </w:pPr>
            <w:r w:rsidRPr="00802CB0">
              <w:rPr>
                <w:rFonts w:ascii="Times New Roman" w:hAnsi="Times New Roman"/>
                <w:sz w:val="20"/>
                <w:szCs w:val="20"/>
                <w:lang w:eastAsia="hr-HR"/>
              </w:rPr>
              <w:t>IV квартал 2020.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4.7</w:t>
            </w:r>
          </w:p>
        </w:tc>
        <w:tc>
          <w:tcPr>
            <w:tcW w:w="1926" w:type="dxa"/>
            <w:vAlign w:val="center"/>
          </w:tcPr>
          <w:p w:rsidR="00126481" w:rsidRPr="00802CB0" w:rsidRDefault="00126481" w:rsidP="00802CB0">
            <w:pPr>
              <w:pStyle w:val="Pa47"/>
              <w:jc w:val="center"/>
              <w:rPr>
                <w:rFonts w:ascii="Times New Roman" w:hAnsi="Times New Roman" w:cs="Times New Roman"/>
                <w:sz w:val="20"/>
                <w:szCs w:val="20"/>
                <w:lang w:val="ru-RU"/>
              </w:rPr>
            </w:pPr>
            <w:r w:rsidRPr="00802CB0">
              <w:rPr>
                <w:rStyle w:val="A4"/>
                <w:rFonts w:ascii="Times New Roman" w:hAnsi="Times New Roman" w:cs="Times New Roman"/>
                <w:bCs/>
                <w:sz w:val="20"/>
                <w:szCs w:val="20"/>
                <w:lang w:val="ru-RU"/>
              </w:rPr>
              <w:t>Спровођење заједничких и специјалистичких обука</w:t>
            </w:r>
          </w:p>
        </w:tc>
        <w:tc>
          <w:tcPr>
            <w:tcW w:w="2430" w:type="dxa"/>
            <w:vAlign w:val="center"/>
          </w:tcPr>
          <w:p w:rsidR="00126481" w:rsidRPr="00802CB0" w:rsidRDefault="00126481" w:rsidP="00802CB0">
            <w:pPr>
              <w:autoSpaceDE w:val="0"/>
              <w:autoSpaceDN w:val="0"/>
              <w:adjustRightInd w:val="0"/>
              <w:spacing w:after="0" w:line="241" w:lineRule="atLeast"/>
              <w:jc w:val="center"/>
              <w:rPr>
                <w:rFonts w:ascii="Times New Roman" w:hAnsi="Times New Roman"/>
                <w:bCs/>
                <w:sz w:val="20"/>
                <w:szCs w:val="20"/>
                <w:lang w:eastAsia="bs-Latn-BA"/>
              </w:rPr>
            </w:pPr>
            <w:r w:rsidRPr="00802CB0">
              <w:rPr>
                <w:rFonts w:ascii="Times New Roman" w:hAnsi="Times New Roman"/>
                <w:bCs/>
                <w:sz w:val="20"/>
                <w:szCs w:val="20"/>
                <w:lang w:val="bs-Latn-BA" w:eastAsia="bs-Latn-BA"/>
              </w:rPr>
              <w:t>Koo</w:t>
            </w:r>
            <w:r w:rsidRPr="00802CB0">
              <w:rPr>
                <w:rFonts w:ascii="Times New Roman" w:hAnsi="Times New Roman"/>
                <w:bCs/>
                <w:sz w:val="20"/>
                <w:szCs w:val="20"/>
                <w:lang w:eastAsia="bs-Latn-BA"/>
              </w:rPr>
              <w:t>рдинационо</w:t>
            </w:r>
          </w:p>
          <w:p w:rsidR="00126481" w:rsidRPr="00802CB0" w:rsidRDefault="00126481" w:rsidP="00802CB0">
            <w:pPr>
              <w:autoSpaceDE w:val="0"/>
              <w:autoSpaceDN w:val="0"/>
              <w:adjustRightInd w:val="0"/>
              <w:spacing w:after="0" w:line="241" w:lineRule="atLeast"/>
              <w:jc w:val="center"/>
              <w:rPr>
                <w:rFonts w:ascii="Times New Roman" w:hAnsi="Times New Roman"/>
                <w:bCs/>
                <w:sz w:val="20"/>
                <w:szCs w:val="20"/>
                <w:lang w:val="sr-Cyrl-CS" w:eastAsia="bs-Latn-BA"/>
              </w:rPr>
            </w:pPr>
            <w:r w:rsidRPr="00802CB0">
              <w:rPr>
                <w:rFonts w:ascii="Times New Roman" w:hAnsi="Times New Roman"/>
                <w:bCs/>
                <w:sz w:val="20"/>
                <w:szCs w:val="20"/>
                <w:lang w:eastAsia="bs-Latn-BA"/>
              </w:rPr>
              <w:t>тело</w:t>
            </w:r>
          </w:p>
        </w:tc>
        <w:tc>
          <w:tcPr>
            <w:tcW w:w="2033" w:type="dxa"/>
            <w:vAlign w:val="center"/>
          </w:tcPr>
          <w:p w:rsidR="00126481" w:rsidRPr="00802CB0" w:rsidRDefault="00126481" w:rsidP="00802CB0">
            <w:pPr>
              <w:pStyle w:val="Pa48"/>
              <w:ind w:left="34"/>
              <w:jc w:val="center"/>
              <w:rPr>
                <w:rFonts w:ascii="Times New Roman" w:hAnsi="Times New Roman" w:cs="Times New Roman"/>
                <w:color w:val="000000"/>
                <w:sz w:val="20"/>
                <w:szCs w:val="20"/>
                <w:lang w:val="ru-RU"/>
              </w:rPr>
            </w:pPr>
            <w:r w:rsidRPr="00802CB0">
              <w:rPr>
                <w:rStyle w:val="A4"/>
                <w:rFonts w:ascii="Times New Roman" w:hAnsi="Times New Roman" w:cs="Times New Roman"/>
                <w:sz w:val="20"/>
                <w:szCs w:val="20"/>
              </w:rPr>
              <w:t>A</w:t>
            </w:r>
            <w:r w:rsidRPr="00802CB0">
              <w:rPr>
                <w:rStyle w:val="A4"/>
                <w:rFonts w:ascii="Times New Roman" w:hAnsi="Times New Roman" w:cs="Times New Roman"/>
                <w:sz w:val="20"/>
                <w:szCs w:val="20"/>
                <w:lang w:val="ru-RU"/>
              </w:rPr>
              <w:t>нализа и ажурирање програма заједничке обуке / размене обука</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bCs/>
                <w:sz w:val="20"/>
                <w:szCs w:val="20"/>
                <w:lang w:eastAsia="bs-Latn-BA"/>
              </w:rPr>
            </w:pPr>
          </w:p>
        </w:tc>
        <w:tc>
          <w:tcPr>
            <w:tcW w:w="2182" w:type="dxa"/>
            <w:gridSpan w:val="2"/>
            <w:vAlign w:val="center"/>
          </w:tcPr>
          <w:p w:rsidR="00126481" w:rsidRPr="00802CB0" w:rsidRDefault="00126481" w:rsidP="00802CB0">
            <w:pPr>
              <w:autoSpaceDE w:val="0"/>
              <w:autoSpaceDN w:val="0"/>
              <w:adjustRightInd w:val="0"/>
              <w:spacing w:after="0" w:line="241" w:lineRule="atLeast"/>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Израђена анализа</w:t>
            </w:r>
          </w:p>
          <w:p w:rsidR="00126481" w:rsidRPr="00802CB0" w:rsidRDefault="00126481" w:rsidP="00802CB0">
            <w:pPr>
              <w:autoSpaceDE w:val="0"/>
              <w:autoSpaceDN w:val="0"/>
              <w:adjustRightInd w:val="0"/>
              <w:spacing w:after="0" w:line="241" w:lineRule="atLeast"/>
              <w:jc w:val="center"/>
              <w:rPr>
                <w:rFonts w:ascii="Times New Roman" w:hAnsi="Times New Roman"/>
                <w:sz w:val="20"/>
                <w:szCs w:val="20"/>
                <w:lang w:val="ru-RU" w:eastAsia="bs-Latn-BA"/>
              </w:rPr>
            </w:pPr>
            <w:r w:rsidRPr="00802CB0">
              <w:rPr>
                <w:rFonts w:ascii="Times New Roman" w:hAnsi="Times New Roman"/>
                <w:sz w:val="20"/>
                <w:szCs w:val="20"/>
                <w:lang w:val="bs-Latn-BA" w:eastAsia="bs-Latn-BA"/>
              </w:rPr>
              <w:t>Ажуриран програм заједничке обуке</w:t>
            </w:r>
          </w:p>
        </w:tc>
        <w:tc>
          <w:tcPr>
            <w:tcW w:w="2538" w:type="dxa"/>
            <w:gridSpan w:val="2"/>
            <w:vAlign w:val="center"/>
          </w:tcPr>
          <w:p w:rsidR="00126481" w:rsidRPr="00802CB0" w:rsidRDefault="00126481" w:rsidP="00802CB0">
            <w:pPr>
              <w:autoSpaceDE w:val="0"/>
              <w:autoSpaceDN w:val="0"/>
              <w:adjustRightInd w:val="0"/>
              <w:spacing w:after="0" w:line="241" w:lineRule="atLeast"/>
              <w:jc w:val="center"/>
              <w:rPr>
                <w:rFonts w:ascii="Times New Roman" w:hAnsi="Times New Roman"/>
                <w:sz w:val="20"/>
                <w:szCs w:val="20"/>
                <w:lang w:eastAsia="bs-Latn-BA"/>
              </w:rPr>
            </w:pPr>
          </w:p>
          <w:p w:rsidR="00126481" w:rsidRPr="00802CB0" w:rsidRDefault="00126481" w:rsidP="00802CB0">
            <w:pPr>
              <w:autoSpaceDE w:val="0"/>
              <w:autoSpaceDN w:val="0"/>
              <w:adjustRightInd w:val="0"/>
              <w:spacing w:line="241" w:lineRule="atLeast"/>
              <w:jc w:val="center"/>
              <w:rPr>
                <w:rFonts w:ascii="Times New Roman" w:hAnsi="Times New Roman"/>
                <w:sz w:val="20"/>
                <w:szCs w:val="20"/>
                <w:lang w:eastAsia="bs-Latn-BA"/>
              </w:rPr>
            </w:pPr>
            <w:r w:rsidRPr="00802CB0">
              <w:rPr>
                <w:rFonts w:ascii="Times New Roman" w:hAnsi="Times New Roman"/>
                <w:sz w:val="20"/>
                <w:szCs w:val="20"/>
                <w:lang w:eastAsia="bs-Latn-BA"/>
              </w:rPr>
              <w:t>II квартал 2019.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4.8</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Style w:val="A4"/>
                <w:rFonts w:ascii="Times New Roman" w:hAnsi="Times New Roman"/>
                <w:bCs/>
                <w:sz w:val="20"/>
                <w:szCs w:val="20"/>
                <w:lang w:val="ru-RU"/>
              </w:rPr>
              <w:t>Спровођење заједничких и специјалистичких обука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sr-Cyrl-CS" w:eastAsia="bs-Latn-BA"/>
              </w:rPr>
              <w:t>К</w:t>
            </w:r>
            <w:r w:rsidRPr="00802CB0">
              <w:rPr>
                <w:rFonts w:ascii="Times New Roman" w:hAnsi="Times New Roman"/>
                <w:sz w:val="20"/>
                <w:szCs w:val="20"/>
                <w:lang w:val="bs-Latn-BA" w:eastAsia="bs-Latn-BA"/>
              </w:rPr>
              <w:t>oo</w:t>
            </w:r>
            <w:r w:rsidRPr="00802CB0">
              <w:rPr>
                <w:rFonts w:ascii="Times New Roman" w:hAnsi="Times New Roman"/>
                <w:sz w:val="20"/>
                <w:szCs w:val="20"/>
                <w:lang w:eastAsia="bs-Latn-BA"/>
              </w:rPr>
              <w:t>рдинационо</w:t>
            </w:r>
          </w:p>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eastAsia="bs-Latn-BA"/>
              </w:rPr>
              <w:t>тело</w:t>
            </w:r>
          </w:p>
        </w:tc>
        <w:tc>
          <w:tcPr>
            <w:tcW w:w="2033" w:type="dxa"/>
            <w:vAlign w:val="center"/>
          </w:tcPr>
          <w:p w:rsidR="00126481" w:rsidRPr="00802CB0" w:rsidRDefault="00126481" w:rsidP="00802CB0">
            <w:pPr>
              <w:spacing w:after="0" w:line="240" w:lineRule="auto"/>
              <w:jc w:val="center"/>
              <w:rPr>
                <w:rStyle w:val="A4"/>
                <w:rFonts w:ascii="Times New Roman" w:hAnsi="Times New Roman"/>
                <w:sz w:val="20"/>
                <w:szCs w:val="20"/>
                <w:lang w:val="ru-RU"/>
              </w:rPr>
            </w:pPr>
            <w:r w:rsidRPr="00802CB0">
              <w:rPr>
                <w:rStyle w:val="A4"/>
                <w:rFonts w:ascii="Times New Roman" w:hAnsi="Times New Roman"/>
                <w:sz w:val="20"/>
                <w:szCs w:val="20"/>
                <w:lang w:val="ru-RU"/>
              </w:rPr>
              <w:t>Заједничка обука у</w:t>
            </w:r>
          </w:p>
          <w:p w:rsidR="00126481" w:rsidRPr="00802CB0" w:rsidRDefault="00126481" w:rsidP="00802CB0">
            <w:pPr>
              <w:spacing w:after="0" w:line="240" w:lineRule="auto"/>
              <w:jc w:val="center"/>
              <w:rPr>
                <w:rStyle w:val="A4"/>
                <w:rFonts w:ascii="Times New Roman" w:hAnsi="Times New Roman"/>
                <w:sz w:val="20"/>
                <w:szCs w:val="20"/>
                <w:lang w:val="ru-RU"/>
              </w:rPr>
            </w:pPr>
            <w:r w:rsidRPr="00802CB0">
              <w:rPr>
                <w:rStyle w:val="A4"/>
                <w:rFonts w:ascii="Times New Roman" w:hAnsi="Times New Roman"/>
                <w:sz w:val="20"/>
                <w:szCs w:val="20"/>
                <w:lang w:val="ru-RU"/>
              </w:rPr>
              <w:t>складу са ажурираним програмом обуке</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pStyle w:val="NoSpacing"/>
              <w:jc w:val="center"/>
              <w:rPr>
                <w:rFonts w:ascii="Times New Roman" w:hAnsi="Times New Roman"/>
                <w:sz w:val="20"/>
                <w:szCs w:val="20"/>
                <w:lang w:val="bs-Latn-BA"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Број спроведених обука</w:t>
            </w:r>
          </w:p>
        </w:tc>
        <w:tc>
          <w:tcPr>
            <w:tcW w:w="2538" w:type="dxa"/>
            <w:gridSpan w:val="2"/>
            <w:vAlign w:val="center"/>
          </w:tcPr>
          <w:p w:rsidR="00126481" w:rsidRPr="00802CB0" w:rsidRDefault="00126481" w:rsidP="00802CB0">
            <w:pPr>
              <w:spacing w:after="0" w:line="240" w:lineRule="auto"/>
              <w:jc w:val="center"/>
              <w:rPr>
                <w:rStyle w:val="A4"/>
                <w:rFonts w:ascii="Times New Roman" w:hAnsi="Times New Roman"/>
                <w:sz w:val="20"/>
                <w:szCs w:val="20"/>
                <w:lang w:val="ru-RU"/>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4.9</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lang w:val="ru-RU"/>
              </w:rPr>
            </w:pPr>
            <w:r w:rsidRPr="00802CB0">
              <w:rPr>
                <w:rFonts w:ascii="Times New Roman" w:hAnsi="Times New Roman"/>
                <w:sz w:val="20"/>
                <w:szCs w:val="20"/>
                <w:lang w:val="ru-RU"/>
              </w:rPr>
              <w:t>Припрема за постизање шенгенских стандарда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rPr>
              <w:t>Израдити и усвојити Шенгенски акциони план</w:t>
            </w:r>
          </w:p>
        </w:tc>
        <w:tc>
          <w:tcPr>
            <w:tcW w:w="2443" w:type="dxa"/>
            <w:gridSpan w:val="2"/>
            <w:vAlign w:val="center"/>
          </w:tcPr>
          <w:p w:rsidR="00126481" w:rsidRPr="00802CB0" w:rsidRDefault="00126481" w:rsidP="00802CB0">
            <w:pPr>
              <w:spacing w:after="0" w:line="240" w:lineRule="auto"/>
              <w:jc w:val="center"/>
              <w:rPr>
                <w:rFonts w:ascii="Times New Roman" w:hAnsi="Times New Roman"/>
                <w:iCs/>
                <w:sz w:val="20"/>
                <w:szCs w:val="20"/>
                <w:lang w:eastAsia="bs-Latn-BA"/>
              </w:rPr>
            </w:pPr>
            <w:r w:rsidRPr="00802CB0">
              <w:rPr>
                <w:rFonts w:ascii="Times New Roman" w:hAnsi="Times New Roman"/>
                <w:iCs/>
                <w:sz w:val="20"/>
                <w:szCs w:val="20"/>
                <w:lang w:eastAsia="bs-Latn-BA"/>
              </w:rPr>
              <w:t>Веза:</w:t>
            </w:r>
          </w:p>
          <w:p w:rsidR="00126481" w:rsidRPr="00802CB0" w:rsidRDefault="00126481" w:rsidP="00802CB0">
            <w:pPr>
              <w:spacing w:after="0" w:line="240" w:lineRule="auto"/>
              <w:jc w:val="center"/>
              <w:rPr>
                <w:rFonts w:ascii="Times New Roman" w:hAnsi="Times New Roman"/>
                <w:iCs/>
                <w:sz w:val="20"/>
                <w:szCs w:val="20"/>
                <w:lang w:eastAsia="bs-Latn-BA"/>
              </w:rPr>
            </w:pPr>
            <w:r w:rsidRPr="00802CB0">
              <w:rPr>
                <w:rFonts w:ascii="Times New Roman" w:hAnsi="Times New Roman"/>
                <w:iCs/>
                <w:sz w:val="20"/>
                <w:szCs w:val="20"/>
                <w:lang w:eastAsia="bs-Latn-BA"/>
              </w:rPr>
              <w:t>AП за 24 Правда, слобода и безбеднсост</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ИПА 2014 Шенгенски акциони план – Акциони документ</w:t>
            </w:r>
          </w:p>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eastAsia="bs-Latn-BA"/>
              </w:rPr>
              <w:t>„</w:t>
            </w:r>
            <w:r w:rsidRPr="00802CB0">
              <w:rPr>
                <w:rFonts w:ascii="Times New Roman" w:hAnsi="Times New Roman"/>
                <w:sz w:val="20"/>
                <w:szCs w:val="20"/>
                <w:lang w:val="bs-Latn-BA" w:eastAsia="bs-Latn-BA"/>
              </w:rPr>
              <w:t xml:space="preserve">Подршка сектору унутрашњих послова” – </w:t>
            </w:r>
          </w:p>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 xml:space="preserve">вредност пројекта 1.500.000 евра </w:t>
            </w:r>
          </w:p>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 xml:space="preserve">за твининг </w:t>
            </w:r>
          </w:p>
          <w:p w:rsidR="00126481" w:rsidRPr="00802CB0" w:rsidRDefault="00126481" w:rsidP="00802CB0">
            <w:pPr>
              <w:spacing w:after="0" w:line="240" w:lineRule="auto"/>
              <w:jc w:val="center"/>
              <w:rPr>
                <w:rFonts w:ascii="Times New Roman" w:hAnsi="Times New Roman"/>
                <w:sz w:val="20"/>
                <w:szCs w:val="20"/>
                <w:lang w:val="bs-Latn-BA"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bs-Latn-BA" w:eastAsia="bs-Latn-BA"/>
              </w:rPr>
              <w:t>Трошкови спровођења Акционог плана за улазак у Шенгенски простор, биће приказани у том документу</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Буџет Министарства унутрашњих послова 141.700 динара годишње – трошкови репрезентације</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Усвојен Шенгенски акциони план</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val="bs-Latn-BA" w:eastAsia="bs-Latn-BA"/>
              </w:rPr>
              <w:t>IV</w:t>
            </w:r>
            <w:r w:rsidRPr="00802CB0">
              <w:rPr>
                <w:rFonts w:ascii="Times New Roman" w:hAnsi="Times New Roman"/>
                <w:sz w:val="20"/>
                <w:szCs w:val="20"/>
                <w:lang w:eastAsia="bs-Latn-BA"/>
              </w:rPr>
              <w:t xml:space="preserve"> </w:t>
            </w:r>
            <w:r w:rsidRPr="00802CB0">
              <w:rPr>
                <w:rFonts w:ascii="Times New Roman" w:hAnsi="Times New Roman"/>
                <w:sz w:val="20"/>
                <w:szCs w:val="20"/>
                <w:lang w:eastAsia="hr-HR"/>
              </w:rPr>
              <w:t>квартал</w:t>
            </w:r>
            <w:r w:rsidRPr="00802CB0">
              <w:rPr>
                <w:rFonts w:ascii="Times New Roman" w:hAnsi="Times New Roman"/>
                <w:sz w:val="20"/>
                <w:szCs w:val="20"/>
                <w:lang w:val="bs-Latn-BA" w:eastAsia="bs-Latn-BA"/>
              </w:rPr>
              <w:t xml:space="preserve"> 2020</w:t>
            </w:r>
            <w:r w:rsidRPr="00802CB0">
              <w:rPr>
                <w:rFonts w:ascii="Times New Roman" w:hAnsi="Times New Roman"/>
                <w:sz w:val="20"/>
                <w:szCs w:val="20"/>
                <w:lang w:eastAsia="bs-Latn-BA"/>
              </w:rPr>
              <w:t>.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4.10</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Спроводити обуку фитосанитарних инспектора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Министарство пољопривреде, шумарства и водопривреде</w:t>
            </w:r>
            <w:r w:rsidR="00281BF9">
              <w:rPr>
                <w:rFonts w:ascii="Times New Roman" w:hAnsi="Times New Roman"/>
                <w:sz w:val="20"/>
                <w:szCs w:val="20"/>
                <w:lang w:val="ru-RU" w:eastAsia="bs-Latn-BA"/>
              </w:rPr>
              <w:t xml:space="preserve">, </w:t>
            </w:r>
            <w:r w:rsidR="00E15350" w:rsidRPr="00281BF9">
              <w:rPr>
                <w:rFonts w:ascii="Times New Roman" w:hAnsi="Times New Roman"/>
                <w:sz w:val="20"/>
                <w:szCs w:val="20"/>
                <w:lang w:val="sr-Cyrl-RS"/>
              </w:rPr>
              <w:t>Управа за заштиту биља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ru-RU" w:eastAsia="bs-Latn-BA"/>
              </w:rPr>
              <w:t>Наставити</w:t>
            </w:r>
            <w:r w:rsidRPr="00802CB0">
              <w:rPr>
                <w:rFonts w:ascii="Times New Roman" w:hAnsi="Times New Roman"/>
                <w:sz w:val="20"/>
                <w:szCs w:val="20"/>
                <w:lang w:val="bs-Latn-BA" w:eastAsia="bs-Latn-BA"/>
              </w:rPr>
              <w:t xml:space="preserve"> BTSF</w:t>
            </w:r>
            <w:r w:rsidRPr="00802CB0">
              <w:rPr>
                <w:rFonts w:ascii="Times New Roman" w:hAnsi="Times New Roman"/>
                <w:sz w:val="20"/>
                <w:szCs w:val="20"/>
                <w:lang w:eastAsia="bs-Latn-BA"/>
              </w:rPr>
              <w:t xml:space="preserve"> </w:t>
            </w:r>
            <w:r w:rsidRPr="00802CB0">
              <w:rPr>
                <w:rFonts w:ascii="Times New Roman" w:hAnsi="Times New Roman"/>
                <w:sz w:val="20"/>
                <w:szCs w:val="20"/>
                <w:lang w:val="bs-Latn-BA" w:eastAsia="bs-Latn-BA"/>
              </w:rPr>
              <w:t>(better traning for safer food program) o</w:t>
            </w:r>
            <w:r w:rsidRPr="00802CB0">
              <w:rPr>
                <w:rFonts w:ascii="Times New Roman" w:hAnsi="Times New Roman"/>
                <w:sz w:val="20"/>
                <w:szCs w:val="20"/>
                <w:lang w:val="ru-RU" w:eastAsia="bs-Latn-BA"/>
              </w:rPr>
              <w:t>буке</w:t>
            </w:r>
          </w:p>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bs-Latn-BA" w:eastAsia="bs-Latn-BA"/>
              </w:rPr>
              <w:t>Стручно усавршавање фитосанитарних инспектора везано за имплементацију новоусвојених прописа и процедура</w:t>
            </w:r>
          </w:p>
          <w:p w:rsidR="00126481" w:rsidRPr="00802CB0" w:rsidRDefault="00126481" w:rsidP="00802CB0">
            <w:pPr>
              <w:spacing w:after="0" w:line="240" w:lineRule="auto"/>
              <w:jc w:val="center"/>
              <w:rPr>
                <w:rFonts w:ascii="Times New Roman" w:hAnsi="Times New Roman"/>
                <w:sz w:val="20"/>
                <w:szCs w:val="20"/>
                <w:lang w:val="bs-Latn-BA" w:eastAsia="bs-Latn-BA"/>
              </w:rPr>
            </w:pPr>
            <w:r w:rsidRPr="00802CB0">
              <w:rPr>
                <w:rFonts w:ascii="Times New Roman" w:hAnsi="Times New Roman"/>
                <w:sz w:val="20"/>
                <w:szCs w:val="20"/>
                <w:lang w:val="ru-RU" w:eastAsia="bs-Latn-BA"/>
              </w:rPr>
              <w:t xml:space="preserve">Спровести обуку за </w:t>
            </w:r>
            <w:r w:rsidRPr="00802CB0">
              <w:rPr>
                <w:rFonts w:ascii="Times New Roman" w:hAnsi="Times New Roman"/>
                <w:sz w:val="20"/>
                <w:szCs w:val="20"/>
                <w:lang w:val="bs-Latn-BA" w:eastAsia="bs-Latn-BA"/>
              </w:rPr>
              <w:t xml:space="preserve">TRACES </w:t>
            </w:r>
            <w:r w:rsidRPr="00802CB0">
              <w:rPr>
                <w:rFonts w:ascii="Times New Roman" w:hAnsi="Times New Roman"/>
                <w:sz w:val="20"/>
                <w:szCs w:val="20"/>
                <w:lang w:val="ru-RU" w:eastAsia="bs-Latn-BA"/>
              </w:rPr>
              <w:t>систем</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Обуке – Програм Better traning for safer food</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eastAsia="bs-Latn-BA"/>
              </w:rPr>
              <w:t xml:space="preserve">Стручно усавршавање фитосанитарних инспектора </w:t>
            </w:r>
            <w:r w:rsidRPr="00802CB0">
              <w:rPr>
                <w:rFonts w:ascii="Times New Roman" w:hAnsi="Times New Roman"/>
                <w:sz w:val="20"/>
                <w:szCs w:val="20"/>
                <w:lang w:val="sr-Cyrl-CS" w:eastAsia="bs-Latn-BA"/>
              </w:rPr>
              <w:t>–</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Буџет Републике Србије – кроз редовне радне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ТAIEX 8.700 евра</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hr-BA" w:eastAsia="bs-Latn-BA"/>
              </w:rPr>
              <w:t>Број спроведених обука</w:t>
            </w:r>
            <w:r w:rsidRPr="00802CB0">
              <w:rPr>
                <w:rFonts w:ascii="Times New Roman" w:hAnsi="Times New Roman"/>
                <w:sz w:val="20"/>
                <w:szCs w:val="20"/>
                <w:lang w:eastAsia="bs-Latn-BA"/>
              </w:rPr>
              <w:t xml:space="preserve"> </w:t>
            </w:r>
            <w:r w:rsidRPr="00802CB0">
              <w:rPr>
                <w:rFonts w:ascii="Times New Roman" w:hAnsi="Times New Roman"/>
                <w:sz w:val="20"/>
                <w:szCs w:val="20"/>
                <w:lang w:val="bs-Latn-BA" w:eastAsia="bs-Latn-BA"/>
              </w:rPr>
              <w:t>(BTSF, TRACES</w:t>
            </w:r>
            <w:r w:rsidRPr="00802CB0">
              <w:rPr>
                <w:rFonts w:ascii="Times New Roman" w:hAnsi="Times New Roman"/>
                <w:sz w:val="20"/>
                <w:szCs w:val="20"/>
                <w:lang w:val="ru-RU" w:eastAsia="bs-Latn-BA"/>
              </w:rPr>
              <w:t>)</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bs-Latn-BA" w:eastAsia="hr-HR"/>
              </w:rPr>
            </w:pPr>
            <w:r w:rsidRPr="00802CB0">
              <w:rPr>
                <w:rFonts w:ascii="Times New Roman" w:hAnsi="Times New Roman"/>
                <w:sz w:val="20"/>
                <w:szCs w:val="20"/>
                <w:lang w:eastAsia="hr-HR"/>
              </w:rPr>
              <w:t>К</w:t>
            </w:r>
            <w:r w:rsidRPr="00802CB0">
              <w:rPr>
                <w:rFonts w:ascii="Times New Roman" w:hAnsi="Times New Roman"/>
                <w:sz w:val="20"/>
                <w:szCs w:val="20"/>
                <w:lang w:val="bs-Latn-BA" w:eastAsia="hr-HR"/>
              </w:rPr>
              <w:t>o</w:t>
            </w:r>
            <w:r w:rsidRPr="00802CB0">
              <w:rPr>
                <w:rFonts w:ascii="Times New Roman" w:hAnsi="Times New Roman"/>
                <w:sz w:val="20"/>
                <w:szCs w:val="20"/>
                <w:lang w:eastAsia="hr-HR"/>
              </w:rPr>
              <w:t>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4.11</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Хармонизација визног режима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спољних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Израда плана хармонизације визног режима са визним режимом Европске уније</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Анализа и праћење визног режима Европске уније</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Континуирано</w:t>
            </w:r>
          </w:p>
        </w:tc>
      </w:tr>
      <w:tr w:rsidR="00E15350" w:rsidRPr="00802CB0" w:rsidTr="00802CB0">
        <w:trPr>
          <w:trHeight w:val="902"/>
        </w:trPr>
        <w:tc>
          <w:tcPr>
            <w:tcW w:w="1049" w:type="dxa"/>
            <w:vAlign w:val="center"/>
          </w:tcPr>
          <w:p w:rsidR="00E15350" w:rsidRPr="00802CB0" w:rsidRDefault="00E15350" w:rsidP="00802CB0">
            <w:pPr>
              <w:pStyle w:val="NoSpacing"/>
              <w:jc w:val="center"/>
              <w:rPr>
                <w:rFonts w:ascii="Times New Roman" w:hAnsi="Times New Roman"/>
                <w:sz w:val="20"/>
                <w:szCs w:val="20"/>
              </w:rPr>
            </w:pPr>
            <w:r w:rsidRPr="00802CB0">
              <w:rPr>
                <w:rFonts w:ascii="Times New Roman" w:hAnsi="Times New Roman"/>
                <w:sz w:val="20"/>
                <w:szCs w:val="20"/>
              </w:rPr>
              <w:t>4.12</w:t>
            </w:r>
          </w:p>
        </w:tc>
        <w:tc>
          <w:tcPr>
            <w:tcW w:w="1926" w:type="dxa"/>
            <w:vAlign w:val="center"/>
          </w:tcPr>
          <w:p w:rsidR="00E15350" w:rsidRPr="00802CB0" w:rsidRDefault="00E15350" w:rsidP="00802CB0">
            <w:pPr>
              <w:spacing w:after="0" w:line="240" w:lineRule="auto"/>
              <w:jc w:val="center"/>
              <w:rPr>
                <w:rFonts w:ascii="Times New Roman" w:hAnsi="Times New Roman"/>
                <w:sz w:val="20"/>
                <w:szCs w:val="20"/>
              </w:rPr>
            </w:pPr>
            <w:r w:rsidRPr="00802CB0">
              <w:rPr>
                <w:rFonts w:ascii="Times New Roman" w:hAnsi="Times New Roman"/>
                <w:sz w:val="20"/>
                <w:szCs w:val="20"/>
              </w:rPr>
              <w:t>Хармонизација визног режима</w:t>
            </w:r>
          </w:p>
        </w:tc>
        <w:tc>
          <w:tcPr>
            <w:tcW w:w="2430" w:type="dxa"/>
            <w:vAlign w:val="center"/>
          </w:tcPr>
          <w:p w:rsidR="00E15350" w:rsidRPr="00802CB0" w:rsidRDefault="00E15350"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спољних послова</w:t>
            </w:r>
          </w:p>
        </w:tc>
        <w:tc>
          <w:tcPr>
            <w:tcW w:w="2033" w:type="dxa"/>
            <w:vAlign w:val="center"/>
          </w:tcPr>
          <w:p w:rsidR="00E15350" w:rsidRPr="00802CB0" w:rsidRDefault="00E15350"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hr-BA"/>
              </w:rPr>
              <w:t>Анализа потребних корака за приступање ВИС</w:t>
            </w:r>
          </w:p>
        </w:tc>
        <w:tc>
          <w:tcPr>
            <w:tcW w:w="2443" w:type="dxa"/>
            <w:gridSpan w:val="2"/>
            <w:vAlign w:val="center"/>
          </w:tcPr>
          <w:p w:rsidR="00E15350" w:rsidRPr="00281BF9" w:rsidRDefault="00E15350" w:rsidP="00682BDB">
            <w:pPr>
              <w:spacing w:after="0" w:line="240" w:lineRule="auto"/>
              <w:jc w:val="center"/>
              <w:rPr>
                <w:rFonts w:ascii="Times New Roman" w:hAnsi="Times New Roman"/>
                <w:sz w:val="20"/>
                <w:szCs w:val="20"/>
                <w:lang w:val="sr-Cyrl-CS" w:eastAsia="sr-Cyrl-CS"/>
              </w:rPr>
            </w:pPr>
            <w:r w:rsidRPr="00281BF9">
              <w:rPr>
                <w:rFonts w:ascii="Times New Roman" w:hAnsi="Times New Roman"/>
                <w:sz w:val="20"/>
                <w:szCs w:val="20"/>
                <w:lang w:val="sr-Cyrl-CS" w:eastAsia="sr-Cyrl-CS"/>
              </w:rPr>
              <w:t>Запослени раде у оквиру радног времена</w:t>
            </w:r>
          </w:p>
          <w:p w:rsidR="00E15350" w:rsidRPr="000E52E7" w:rsidRDefault="00E15350" w:rsidP="00682BDB">
            <w:pPr>
              <w:spacing w:after="0" w:line="240" w:lineRule="auto"/>
              <w:jc w:val="center"/>
              <w:rPr>
                <w:rFonts w:ascii="Times New Roman" w:hAnsi="Times New Roman"/>
                <w:sz w:val="20"/>
                <w:szCs w:val="20"/>
                <w:lang w:val="sr-Cyrl-CS" w:eastAsia="sr-Cyrl-CS"/>
              </w:rPr>
            </w:pPr>
            <w:r w:rsidRPr="00281BF9">
              <w:rPr>
                <w:rFonts w:ascii="Times New Roman" w:hAnsi="Times New Roman"/>
                <w:sz w:val="20"/>
                <w:szCs w:val="20"/>
                <w:lang w:eastAsia="sr-Cyrl-CS"/>
              </w:rPr>
              <w:t>З</w:t>
            </w:r>
            <w:r w:rsidRPr="00281BF9">
              <w:rPr>
                <w:rFonts w:ascii="Times New Roman" w:hAnsi="Times New Roman"/>
                <w:sz w:val="20"/>
                <w:szCs w:val="20"/>
                <w:lang w:val="sr-Cyrl-CS" w:eastAsia="sr-Cyrl-CS"/>
              </w:rPr>
              <w:t>а ангажовање спољних сарадника у 2020. години, у оквиру раздела МСП, планирана су средства у висини од 600.000 динара</w:t>
            </w:r>
          </w:p>
        </w:tc>
        <w:tc>
          <w:tcPr>
            <w:tcW w:w="2182" w:type="dxa"/>
            <w:gridSpan w:val="2"/>
            <w:vAlign w:val="center"/>
          </w:tcPr>
          <w:p w:rsidR="00E15350" w:rsidRPr="00802CB0" w:rsidRDefault="00E15350"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hr-BA" w:eastAsia="bs-Latn-BA"/>
              </w:rPr>
              <w:t>Израђена анализа</w:t>
            </w:r>
          </w:p>
        </w:tc>
        <w:tc>
          <w:tcPr>
            <w:tcW w:w="2538" w:type="dxa"/>
            <w:gridSpan w:val="2"/>
            <w:vAlign w:val="center"/>
          </w:tcPr>
          <w:p w:rsidR="00E15350" w:rsidRPr="00802CB0" w:rsidRDefault="00E15350"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II квартал 2020. </w:t>
            </w:r>
            <w:r w:rsidRPr="00802CB0">
              <w:rPr>
                <w:rFonts w:ascii="Times New Roman" w:hAnsi="Times New Roman"/>
                <w:sz w:val="20"/>
                <w:szCs w:val="20"/>
                <w:lang w:val="sr-Cyrl-CS" w:eastAsia="bs-Latn-BA"/>
              </w:rPr>
              <w:t>г</w:t>
            </w:r>
            <w:r w:rsidRPr="00802CB0">
              <w:rPr>
                <w:rFonts w:ascii="Times New Roman" w:hAnsi="Times New Roman"/>
                <w:sz w:val="20"/>
                <w:szCs w:val="20"/>
                <w:lang w:eastAsia="bs-Latn-BA"/>
              </w:rPr>
              <w:t>одине</w:t>
            </w:r>
          </w:p>
        </w:tc>
      </w:tr>
      <w:tr w:rsidR="00E15350" w:rsidRPr="00802CB0" w:rsidTr="00802CB0">
        <w:trPr>
          <w:trHeight w:val="902"/>
        </w:trPr>
        <w:tc>
          <w:tcPr>
            <w:tcW w:w="1049" w:type="dxa"/>
            <w:vAlign w:val="center"/>
          </w:tcPr>
          <w:p w:rsidR="00E15350" w:rsidRPr="00802CB0" w:rsidRDefault="00E15350" w:rsidP="00802CB0">
            <w:pPr>
              <w:pStyle w:val="NoSpacing"/>
              <w:jc w:val="center"/>
              <w:rPr>
                <w:rFonts w:ascii="Times New Roman" w:hAnsi="Times New Roman"/>
                <w:sz w:val="20"/>
                <w:szCs w:val="20"/>
              </w:rPr>
            </w:pPr>
            <w:r w:rsidRPr="00802CB0">
              <w:rPr>
                <w:rFonts w:ascii="Times New Roman" w:hAnsi="Times New Roman"/>
                <w:sz w:val="20"/>
                <w:szCs w:val="20"/>
              </w:rPr>
              <w:t>4.13</w:t>
            </w:r>
          </w:p>
        </w:tc>
        <w:tc>
          <w:tcPr>
            <w:tcW w:w="1926" w:type="dxa"/>
            <w:vAlign w:val="center"/>
          </w:tcPr>
          <w:p w:rsidR="00E15350" w:rsidRPr="00802CB0" w:rsidRDefault="00E15350" w:rsidP="00802CB0">
            <w:pPr>
              <w:spacing w:after="0" w:line="240" w:lineRule="auto"/>
              <w:jc w:val="center"/>
              <w:rPr>
                <w:rFonts w:ascii="Times New Roman" w:hAnsi="Times New Roman"/>
                <w:sz w:val="20"/>
                <w:szCs w:val="20"/>
              </w:rPr>
            </w:pPr>
            <w:r w:rsidRPr="00802CB0">
              <w:rPr>
                <w:rFonts w:ascii="Times New Roman" w:hAnsi="Times New Roman"/>
                <w:sz w:val="20"/>
                <w:szCs w:val="20"/>
              </w:rPr>
              <w:t>Хармонизација визног режима</w:t>
            </w:r>
          </w:p>
        </w:tc>
        <w:tc>
          <w:tcPr>
            <w:tcW w:w="2430" w:type="dxa"/>
            <w:vAlign w:val="center"/>
          </w:tcPr>
          <w:p w:rsidR="00E15350" w:rsidRPr="00802CB0" w:rsidRDefault="00E15350"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Министарство спољних послова</w:t>
            </w:r>
          </w:p>
        </w:tc>
        <w:tc>
          <w:tcPr>
            <w:tcW w:w="2033" w:type="dxa"/>
            <w:vAlign w:val="center"/>
          </w:tcPr>
          <w:p w:rsidR="00E15350" w:rsidRPr="00802CB0" w:rsidRDefault="00E15350"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hr-BA"/>
              </w:rPr>
              <w:t>Израдити План активности</w:t>
            </w:r>
          </w:p>
        </w:tc>
        <w:tc>
          <w:tcPr>
            <w:tcW w:w="2443" w:type="dxa"/>
            <w:gridSpan w:val="2"/>
            <w:vAlign w:val="center"/>
          </w:tcPr>
          <w:p w:rsidR="00E15350" w:rsidRPr="00281BF9" w:rsidRDefault="00E15350" w:rsidP="00682BDB">
            <w:pPr>
              <w:spacing w:after="0" w:line="240" w:lineRule="auto"/>
              <w:jc w:val="center"/>
              <w:rPr>
                <w:rFonts w:ascii="Times New Roman" w:hAnsi="Times New Roman"/>
                <w:sz w:val="20"/>
                <w:szCs w:val="20"/>
                <w:lang w:val="sr-Cyrl-CS" w:eastAsia="sr-Cyrl-CS"/>
              </w:rPr>
            </w:pPr>
            <w:r w:rsidRPr="00281BF9">
              <w:rPr>
                <w:rFonts w:ascii="Times New Roman" w:hAnsi="Times New Roman"/>
                <w:sz w:val="20"/>
                <w:szCs w:val="20"/>
                <w:lang w:val="sr-Cyrl-CS" w:eastAsia="sr-Cyrl-CS"/>
              </w:rPr>
              <w:t>Запослени раде у оквиру радног времена</w:t>
            </w:r>
          </w:p>
          <w:p w:rsidR="00E15350" w:rsidRPr="000E52E7" w:rsidRDefault="00E15350" w:rsidP="00682BDB">
            <w:pPr>
              <w:spacing w:after="0" w:line="240" w:lineRule="auto"/>
              <w:jc w:val="center"/>
              <w:rPr>
                <w:rFonts w:ascii="Times New Roman" w:hAnsi="Times New Roman"/>
                <w:sz w:val="20"/>
                <w:szCs w:val="20"/>
                <w:lang w:val="sr-Cyrl-CS" w:eastAsia="sr-Cyrl-CS"/>
              </w:rPr>
            </w:pPr>
            <w:r w:rsidRPr="00281BF9">
              <w:rPr>
                <w:rFonts w:ascii="Times New Roman" w:hAnsi="Times New Roman"/>
                <w:sz w:val="20"/>
                <w:szCs w:val="20"/>
                <w:lang w:val="sr-Cyrl-CS" w:eastAsia="sr-Cyrl-CS"/>
              </w:rPr>
              <w:t>За евентуално ангажовање спољних сарадника у 2020. години средства ће бити опредељена прерасподелом средстава средстава у оквиру раздела МСП, одобреним Законом о буџету за 2020. годину.</w:t>
            </w:r>
          </w:p>
        </w:tc>
        <w:tc>
          <w:tcPr>
            <w:tcW w:w="2182" w:type="dxa"/>
            <w:gridSpan w:val="2"/>
            <w:vAlign w:val="center"/>
          </w:tcPr>
          <w:p w:rsidR="00E15350" w:rsidRPr="00802CB0" w:rsidRDefault="00E15350"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hr-BA" w:eastAsia="bs-Latn-BA"/>
              </w:rPr>
              <w:t>Усвојен План приступања ВИС</w:t>
            </w:r>
          </w:p>
        </w:tc>
        <w:tc>
          <w:tcPr>
            <w:tcW w:w="2538" w:type="dxa"/>
            <w:gridSpan w:val="2"/>
            <w:vAlign w:val="center"/>
          </w:tcPr>
          <w:p w:rsidR="00E15350" w:rsidRPr="00802CB0" w:rsidRDefault="00E15350"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Након израђене анализе</w:t>
            </w:r>
          </w:p>
        </w:tc>
      </w:tr>
      <w:tr w:rsidR="00126481" w:rsidRPr="00802CB0" w:rsidTr="00802CB0">
        <w:trPr>
          <w:trHeight w:val="902"/>
        </w:trPr>
        <w:tc>
          <w:tcPr>
            <w:tcW w:w="14601" w:type="dxa"/>
            <w:gridSpan w:val="10"/>
            <w:shd w:val="clear" w:color="auto" w:fill="auto"/>
            <w:vAlign w:val="center"/>
          </w:tcPr>
          <w:p w:rsidR="00126481" w:rsidRPr="00802CB0" w:rsidRDefault="00126481" w:rsidP="00802CB0">
            <w:pPr>
              <w:spacing w:after="0" w:line="240" w:lineRule="auto"/>
              <w:jc w:val="center"/>
              <w:rPr>
                <w:rFonts w:ascii="Times New Roman" w:hAnsi="Times New Roman"/>
                <w:b/>
                <w:szCs w:val="24"/>
                <w:lang w:val="ru-RU" w:eastAsia="bs-Latn-BA"/>
              </w:rPr>
            </w:pPr>
            <w:r w:rsidRPr="00802CB0">
              <w:rPr>
                <w:rFonts w:ascii="Times New Roman" w:hAnsi="Times New Roman"/>
                <w:b/>
                <w:szCs w:val="24"/>
                <w:lang w:val="ru-RU" w:eastAsia="bs-Latn-BA"/>
              </w:rPr>
              <w:t xml:space="preserve"> </w:t>
            </w:r>
            <w:r w:rsidR="0058656D">
              <w:rPr>
                <w:rFonts w:ascii="Times New Roman" w:hAnsi="Times New Roman"/>
                <w:b/>
                <w:szCs w:val="24"/>
                <w:lang w:val="ru-RU" w:eastAsia="bs-Latn-BA"/>
              </w:rPr>
              <w:t>5.  К</w:t>
            </w:r>
            <w:r w:rsidRPr="00802CB0">
              <w:rPr>
                <w:rFonts w:ascii="Times New Roman" w:hAnsi="Times New Roman"/>
                <w:b/>
                <w:szCs w:val="24"/>
                <w:lang w:val="ru-RU" w:eastAsia="bs-Latn-BA"/>
              </w:rPr>
              <w:t>OРДИНАЦИЈА И КОХЕРЕНТНОСТ АКТИВНОСТИ ДРЖАВА ЧЛАНИЦА И ИНСТИТУЦИЈА И ДРУГИХ АГЕНЦИЈА И ТЕЛА ЕВРОПСКЕ УНИЈЕ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5.1</w:t>
            </w:r>
          </w:p>
        </w:tc>
        <w:tc>
          <w:tcPr>
            <w:tcW w:w="1926" w:type="dxa"/>
            <w:vAlign w:val="center"/>
          </w:tcPr>
          <w:p w:rsidR="00126481" w:rsidRPr="00802CB0" w:rsidRDefault="00126481" w:rsidP="00802CB0">
            <w:pPr>
              <w:jc w:val="center"/>
              <w:rPr>
                <w:rFonts w:ascii="Times New Roman" w:hAnsi="Times New Roman"/>
                <w:sz w:val="20"/>
                <w:szCs w:val="20"/>
              </w:rPr>
            </w:pPr>
            <w:r w:rsidRPr="00802CB0">
              <w:rPr>
                <w:rFonts w:ascii="Times New Roman" w:hAnsi="Times New Roman"/>
                <w:sz w:val="20"/>
                <w:szCs w:val="20"/>
              </w:rPr>
              <w:t>Ja</w:t>
            </w:r>
            <w:r w:rsidRPr="00802CB0">
              <w:rPr>
                <w:rFonts w:ascii="Times New Roman" w:hAnsi="Times New Roman"/>
                <w:sz w:val="20"/>
                <w:szCs w:val="20"/>
                <w:lang w:val="ru-RU"/>
              </w:rPr>
              <w:t xml:space="preserve">чање сарадње са агенцијом </w:t>
            </w:r>
            <w:r w:rsidRPr="00802CB0">
              <w:rPr>
                <w:rFonts w:ascii="Times New Roman" w:hAnsi="Times New Roman"/>
                <w:sz w:val="20"/>
                <w:szCs w:val="20"/>
              </w:rPr>
              <w:t>EBCGА</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color w:val="FF0000"/>
                <w:sz w:val="20"/>
                <w:szCs w:val="20"/>
                <w:lang w:val="sr-Cyrl-CS"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sr-Cyrl-CS" w:eastAsia="bs-Latn-BA"/>
              </w:rPr>
              <w:t xml:space="preserve">Унапређење правног оквира за сарадњу са агенцијом </w:t>
            </w:r>
            <w:r w:rsidRPr="00802CB0">
              <w:rPr>
                <w:rFonts w:ascii="Times New Roman" w:hAnsi="Times New Roman"/>
                <w:sz w:val="20"/>
                <w:szCs w:val="20"/>
                <w:lang w:eastAsia="bs-Latn-BA"/>
              </w:rPr>
              <w:t>EBCGA</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Веза:АП за 24</w:t>
            </w:r>
          </w:p>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Правда, слобода и безбедност</w:t>
            </w:r>
          </w:p>
          <w:p w:rsidR="00126481" w:rsidRPr="00802CB0" w:rsidRDefault="00126481" w:rsidP="00802CB0">
            <w:pPr>
              <w:spacing w:after="0" w:line="240" w:lineRule="auto"/>
              <w:jc w:val="center"/>
              <w:rPr>
                <w:rFonts w:ascii="Times New Roman" w:hAnsi="Times New Roman"/>
                <w:sz w:val="20"/>
                <w:szCs w:val="20"/>
                <w:lang w:val="ru-RU" w:eastAsia="bs-Latn-BA"/>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color w:val="FF0000"/>
                <w:sz w:val="20"/>
                <w:szCs w:val="20"/>
                <w:lang w:val="ru-RU"/>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color w:val="FF0000"/>
                <w:sz w:val="20"/>
                <w:szCs w:val="20"/>
                <w:lang w:val="sr-Cyrl-CS"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Ра</w:t>
            </w:r>
            <w:r w:rsidRPr="00802CB0">
              <w:rPr>
                <w:rFonts w:ascii="Times New Roman" w:hAnsi="Times New Roman"/>
                <w:sz w:val="20"/>
                <w:szCs w:val="20"/>
                <w:lang w:val="sr-Cyrl-CS" w:eastAsia="bs-Latn-BA"/>
              </w:rPr>
              <w:t>тификован Споразум о статусу између Републике Србије и Европске уније о акцијама које спроводи Е</w:t>
            </w:r>
            <w:r w:rsidRPr="00802CB0">
              <w:rPr>
                <w:rFonts w:ascii="Times New Roman" w:hAnsi="Times New Roman"/>
                <w:sz w:val="20"/>
                <w:szCs w:val="20"/>
                <w:lang w:eastAsia="bs-Latn-BA"/>
              </w:rPr>
              <w:t>BCGA у Републици Србији</w:t>
            </w:r>
          </w:p>
          <w:p w:rsidR="00126481" w:rsidRPr="00802CB0" w:rsidRDefault="00126481" w:rsidP="00802CB0">
            <w:pPr>
              <w:jc w:val="center"/>
              <w:rPr>
                <w:rFonts w:ascii="Times New Roman" w:hAnsi="Times New Roman"/>
                <w:sz w:val="20"/>
                <w:szCs w:val="20"/>
                <w:lang w:eastAsia="bs-Latn-BA"/>
              </w:rPr>
            </w:pP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eastAsia="bs-Latn-BA"/>
              </w:rPr>
              <w:t xml:space="preserve">IV квартал </w:t>
            </w:r>
            <w:r w:rsidRPr="00802CB0">
              <w:rPr>
                <w:rFonts w:ascii="Times New Roman" w:hAnsi="Times New Roman"/>
                <w:sz w:val="20"/>
                <w:szCs w:val="20"/>
                <w:lang w:val="sr-Cyrl-CS" w:eastAsia="bs-Latn-BA"/>
              </w:rPr>
              <w:t>2019. године</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5.2</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Ja</w:t>
            </w:r>
            <w:r w:rsidRPr="00802CB0">
              <w:rPr>
                <w:rFonts w:ascii="Times New Roman" w:hAnsi="Times New Roman"/>
                <w:sz w:val="20"/>
                <w:szCs w:val="20"/>
                <w:lang w:val="ru-RU"/>
              </w:rPr>
              <w:t xml:space="preserve">чање сарадње са агенцијом </w:t>
            </w:r>
            <w:r w:rsidRPr="00802CB0">
              <w:rPr>
                <w:rFonts w:ascii="Times New Roman" w:hAnsi="Times New Roman"/>
                <w:sz w:val="20"/>
                <w:szCs w:val="20"/>
              </w:rPr>
              <w:t>EBCGA</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hr-BA"/>
              </w:rPr>
              <w:t>Сарадња у анализи ризика</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Веза: АП за Поглавље 24</w:t>
            </w:r>
          </w:p>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Garamond" w:hAnsi="Garamond"/>
                <w:sz w:val="20"/>
                <w:szCs w:val="20"/>
                <w:lang w:val="ru-RU" w:eastAsia="bs-Latn-BA"/>
              </w:rPr>
              <w:t>„</w:t>
            </w:r>
            <w:r w:rsidRPr="00802CB0">
              <w:rPr>
                <w:rFonts w:ascii="Times New Roman" w:hAnsi="Times New Roman"/>
                <w:sz w:val="20"/>
                <w:szCs w:val="20"/>
                <w:lang w:val="ru-RU" w:eastAsia="bs-Latn-BA"/>
              </w:rPr>
              <w:t>Правда, слобода и безбедност”</w:t>
            </w:r>
          </w:p>
          <w:p w:rsidR="00126481" w:rsidRPr="00802CB0" w:rsidRDefault="00126481" w:rsidP="00802CB0">
            <w:pPr>
              <w:spacing w:after="0" w:line="240" w:lineRule="auto"/>
              <w:jc w:val="center"/>
              <w:rPr>
                <w:rFonts w:ascii="Times New Roman" w:hAnsi="Times New Roman"/>
                <w:sz w:val="20"/>
                <w:szCs w:val="20"/>
                <w:lang w:val="ru-RU" w:eastAsia="bs-Latn-BA"/>
              </w:rPr>
            </w:pPr>
          </w:p>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lang w:val="ru-RU"/>
              </w:rPr>
              <w:t xml:space="preserve">Трошкове службених путовања у иностранство рефундира агенција </w:t>
            </w:r>
            <w:r w:rsidRPr="00802CB0">
              <w:rPr>
                <w:rFonts w:ascii="Times New Roman" w:hAnsi="Times New Roman"/>
                <w:sz w:val="20"/>
                <w:szCs w:val="20"/>
              </w:rPr>
              <w:t>(</w:t>
            </w:r>
            <w:r w:rsidRPr="00802CB0">
              <w:rPr>
                <w:rFonts w:ascii="Times New Roman" w:hAnsi="Times New Roman"/>
                <w:sz w:val="20"/>
                <w:szCs w:val="20"/>
                <w:lang w:val="ru-RU"/>
              </w:rPr>
              <w:t>F</w:t>
            </w:r>
            <w:r w:rsidRPr="00802CB0">
              <w:rPr>
                <w:rFonts w:ascii="Times New Roman" w:hAnsi="Times New Roman"/>
                <w:sz w:val="20"/>
                <w:szCs w:val="20"/>
              </w:rPr>
              <w:t>RONTEX) EBCGA</w:t>
            </w: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Учешће полицијских службеника ЈАР у раду Мреже за анализу ризика држава Западног Балкана и EBCGA ( састанци и заједничке активности)</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Заједнички израђени аналитички производи</w:t>
            </w:r>
          </w:p>
          <w:p w:rsidR="00126481" w:rsidRPr="00802CB0" w:rsidRDefault="00126481" w:rsidP="00802CB0">
            <w:pPr>
              <w:spacing w:after="0" w:line="240" w:lineRule="auto"/>
              <w:jc w:val="center"/>
              <w:rPr>
                <w:rFonts w:ascii="Times New Roman" w:hAnsi="Times New Roman"/>
                <w:sz w:val="20"/>
                <w:szCs w:val="20"/>
                <w:lang w:eastAsia="bs-Latn-BA"/>
              </w:rPr>
            </w:pP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Размена статистичких информација (дневно и месечно извештавање) кроз постављање података на одређене интернет платформе</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eastAsia="bs-Latn-BA"/>
              </w:rPr>
              <w:t>Континуирано</w:t>
            </w:r>
          </w:p>
        </w:tc>
      </w:tr>
      <w:tr w:rsidR="00126481" w:rsidRPr="00802CB0" w:rsidTr="00802CB0">
        <w:trPr>
          <w:trHeight w:val="902"/>
        </w:trPr>
        <w:tc>
          <w:tcPr>
            <w:tcW w:w="1049" w:type="dxa"/>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5.3</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Jaчање сарадње са агенцијом EBCGA</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hr-BA"/>
              </w:rPr>
              <w:t>Сарадња на подручју оперативних активности</w:t>
            </w:r>
          </w:p>
        </w:tc>
        <w:tc>
          <w:tcPr>
            <w:tcW w:w="2443" w:type="dxa"/>
            <w:gridSpan w:val="2"/>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Веза: АП за  Поглавље 24</w:t>
            </w:r>
          </w:p>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Garamond" w:hAnsi="Garamond"/>
                <w:sz w:val="20"/>
                <w:szCs w:val="20"/>
                <w:lang w:val="ru-RU" w:eastAsia="bs-Latn-BA"/>
              </w:rPr>
              <w:t>„</w:t>
            </w:r>
            <w:r w:rsidRPr="00802CB0">
              <w:rPr>
                <w:rFonts w:ascii="Times New Roman" w:hAnsi="Times New Roman"/>
                <w:sz w:val="20"/>
                <w:szCs w:val="20"/>
                <w:lang w:val="ru-RU" w:eastAsia="bs-Latn-BA"/>
              </w:rPr>
              <w:t>Правда, слобода, безбедност”</w:t>
            </w:r>
          </w:p>
          <w:p w:rsidR="00126481" w:rsidRPr="00802CB0" w:rsidRDefault="00126481" w:rsidP="00802CB0">
            <w:pPr>
              <w:spacing w:after="0" w:line="240" w:lineRule="auto"/>
              <w:rPr>
                <w:rFonts w:ascii="Times New Roman" w:hAnsi="Times New Roman"/>
                <w:sz w:val="20"/>
                <w:szCs w:val="20"/>
                <w:lang w:val="ru-RU" w:eastAsia="bs-Latn-BA"/>
              </w:rPr>
            </w:pPr>
          </w:p>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color w:val="FF0000"/>
                <w:sz w:val="20"/>
                <w:szCs w:val="20"/>
                <w:lang w:val="ru-RU"/>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Достављени извештаји о оперативним активностима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IV квартал 2019. године</w:t>
            </w:r>
          </w:p>
        </w:tc>
      </w:tr>
      <w:tr w:rsidR="00126481" w:rsidRPr="00802CB0" w:rsidTr="00802CB0">
        <w:trPr>
          <w:trHeight w:val="902"/>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5.4</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Ja</w:t>
            </w:r>
            <w:r w:rsidRPr="00802CB0">
              <w:rPr>
                <w:rFonts w:ascii="Times New Roman" w:hAnsi="Times New Roman"/>
                <w:sz w:val="20"/>
                <w:szCs w:val="20"/>
                <w:lang w:val="ru-RU"/>
              </w:rPr>
              <w:t xml:space="preserve">чање сарадње са агенцијом </w:t>
            </w:r>
            <w:r w:rsidRPr="00802CB0">
              <w:rPr>
                <w:rFonts w:ascii="Times New Roman" w:hAnsi="Times New Roman"/>
                <w:sz w:val="20"/>
                <w:szCs w:val="20"/>
              </w:rPr>
              <w:t>EBCGA</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Mинистарство унутрашњих послова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val="hr-BA"/>
              </w:rPr>
              <w:t>Наставити активности јачања сарадње кроз контакт тачку Мали Зворник</w:t>
            </w:r>
            <w:r w:rsidRPr="00802CB0">
              <w:rPr>
                <w:rFonts w:ascii="Times New Roman" w:hAnsi="Times New Roman"/>
                <w:sz w:val="20"/>
                <w:szCs w:val="20"/>
              </w:rPr>
              <w:t>,Трбушницаи контакт тачка Аеродорм Београд</w:t>
            </w:r>
          </w:p>
        </w:tc>
        <w:tc>
          <w:tcPr>
            <w:tcW w:w="2443" w:type="dxa"/>
            <w:gridSpan w:val="2"/>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Нису потребна средства- запослени раде у оквиру редовних радних активности</w:t>
            </w:r>
          </w:p>
          <w:p w:rsidR="00126481" w:rsidRPr="00802CB0" w:rsidRDefault="00126481" w:rsidP="00802CB0">
            <w:pPr>
              <w:spacing w:after="0" w:line="240" w:lineRule="auto"/>
              <w:jc w:val="center"/>
              <w:rPr>
                <w:rFonts w:ascii="Times New Roman" w:hAnsi="Times New Roman"/>
                <w:sz w:val="20"/>
                <w:szCs w:val="20"/>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Број извештаја о извршеним активностима</w:t>
            </w:r>
          </w:p>
        </w:tc>
        <w:tc>
          <w:tcPr>
            <w:tcW w:w="2538" w:type="dxa"/>
            <w:gridSpan w:val="2"/>
            <w:vAlign w:val="center"/>
          </w:tcPr>
          <w:p w:rsidR="00126481" w:rsidRPr="00802CB0" w:rsidRDefault="00126481" w:rsidP="00802CB0">
            <w:pPr>
              <w:spacing w:after="0" w:line="240" w:lineRule="auto"/>
              <w:jc w:val="center"/>
              <w:rPr>
                <w:rFonts w:ascii="Times New Roman" w:hAnsi="Times New Roman"/>
                <w:sz w:val="20"/>
                <w:szCs w:val="20"/>
                <w:lang w:val="sr-Cyrl-CS" w:eastAsia="bs-Latn-BA"/>
              </w:rPr>
            </w:pPr>
            <w:r w:rsidRPr="00802CB0">
              <w:rPr>
                <w:rFonts w:ascii="Times New Roman" w:hAnsi="Times New Roman"/>
                <w:sz w:val="20"/>
                <w:szCs w:val="20"/>
                <w:lang w:val="sr-Cyrl-CS" w:eastAsia="bs-Latn-BA"/>
              </w:rPr>
              <w:t>IV квартал 2019. године</w:t>
            </w:r>
          </w:p>
        </w:tc>
      </w:tr>
      <w:tr w:rsidR="00126481" w:rsidRPr="00802CB0" w:rsidTr="00802CB0">
        <w:trPr>
          <w:trHeight w:val="2591"/>
        </w:trPr>
        <w:tc>
          <w:tcPr>
            <w:tcW w:w="1049" w:type="dxa"/>
            <w:shd w:val="clear" w:color="auto" w:fill="auto"/>
            <w:vAlign w:val="center"/>
          </w:tcPr>
          <w:p w:rsidR="00126481" w:rsidRPr="00802CB0" w:rsidRDefault="00126481" w:rsidP="00802CB0">
            <w:pPr>
              <w:pStyle w:val="NoSpacing"/>
              <w:jc w:val="center"/>
              <w:rPr>
                <w:rFonts w:ascii="Times New Roman" w:hAnsi="Times New Roman"/>
                <w:sz w:val="20"/>
                <w:szCs w:val="20"/>
              </w:rPr>
            </w:pPr>
            <w:r w:rsidRPr="00802CB0">
              <w:rPr>
                <w:rFonts w:ascii="Times New Roman" w:hAnsi="Times New Roman"/>
                <w:sz w:val="20"/>
                <w:szCs w:val="20"/>
              </w:rPr>
              <w:t>5.5</w:t>
            </w:r>
          </w:p>
        </w:tc>
        <w:tc>
          <w:tcPr>
            <w:tcW w:w="1926" w:type="dxa"/>
            <w:vAlign w:val="center"/>
          </w:tcPr>
          <w:p w:rsidR="00126481" w:rsidRPr="00802CB0" w:rsidRDefault="00126481" w:rsidP="00802CB0">
            <w:pPr>
              <w:spacing w:after="0" w:line="240" w:lineRule="auto"/>
              <w:jc w:val="center"/>
              <w:rPr>
                <w:rFonts w:ascii="Times New Roman" w:hAnsi="Times New Roman"/>
                <w:sz w:val="20"/>
                <w:szCs w:val="20"/>
              </w:rPr>
            </w:pPr>
            <w:r w:rsidRPr="00802CB0">
              <w:rPr>
                <w:rFonts w:ascii="Times New Roman" w:hAnsi="Times New Roman"/>
                <w:sz w:val="20"/>
                <w:szCs w:val="20"/>
              </w:rPr>
              <w:t>Сарадња са OLAF-oм</w:t>
            </w:r>
          </w:p>
        </w:tc>
        <w:tc>
          <w:tcPr>
            <w:tcW w:w="2430" w:type="dxa"/>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 xml:space="preserve">Министарство финансија </w:t>
            </w:r>
          </w:p>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Управа царина</w:t>
            </w:r>
          </w:p>
        </w:tc>
        <w:tc>
          <w:tcPr>
            <w:tcW w:w="2033" w:type="dxa"/>
            <w:vAlign w:val="center"/>
          </w:tcPr>
          <w:p w:rsidR="00126481" w:rsidRPr="00802CB0" w:rsidRDefault="00126481" w:rsidP="00802CB0">
            <w:pPr>
              <w:spacing w:after="0" w:line="240" w:lineRule="auto"/>
              <w:jc w:val="center"/>
              <w:rPr>
                <w:rFonts w:ascii="Times New Roman" w:hAnsi="Times New Roman"/>
                <w:sz w:val="20"/>
                <w:szCs w:val="20"/>
                <w:lang w:val="ru-RU" w:eastAsia="bs-Latn-BA"/>
              </w:rPr>
            </w:pPr>
            <w:r w:rsidRPr="00802CB0">
              <w:rPr>
                <w:rFonts w:ascii="Times New Roman" w:hAnsi="Times New Roman"/>
                <w:sz w:val="20"/>
                <w:szCs w:val="20"/>
                <w:lang w:val="ru-RU" w:eastAsia="bs-Latn-BA"/>
              </w:rPr>
              <w:t>Израда Програма обука,за коришћење ИТ система Европске уније за борбу против превара (АФИС)</w:t>
            </w:r>
          </w:p>
        </w:tc>
        <w:tc>
          <w:tcPr>
            <w:tcW w:w="2443" w:type="dxa"/>
            <w:gridSpan w:val="2"/>
            <w:vAlign w:val="center"/>
          </w:tcPr>
          <w:p w:rsidR="00E15350" w:rsidRPr="00281BF9" w:rsidRDefault="00E15350" w:rsidP="00E15350">
            <w:pPr>
              <w:spacing w:after="0" w:line="240" w:lineRule="auto"/>
              <w:jc w:val="center"/>
              <w:rPr>
                <w:rFonts w:ascii="Times New Roman" w:hAnsi="Times New Roman"/>
                <w:sz w:val="20"/>
                <w:szCs w:val="20"/>
                <w:lang w:val="hr-BA"/>
              </w:rPr>
            </w:pPr>
            <w:r w:rsidRPr="00281BF9">
              <w:rPr>
                <w:rFonts w:ascii="Times New Roman" w:hAnsi="Times New Roman"/>
                <w:sz w:val="20"/>
                <w:szCs w:val="20"/>
                <w:lang w:val="hr-BA"/>
              </w:rPr>
              <w:t>ТАIEX:</w:t>
            </w:r>
          </w:p>
          <w:p w:rsidR="00E15350" w:rsidRPr="00281BF9" w:rsidRDefault="00E15350" w:rsidP="00E15350">
            <w:pPr>
              <w:jc w:val="center"/>
              <w:rPr>
                <w:rFonts w:ascii="Times New Roman" w:hAnsi="Times New Roman"/>
                <w:sz w:val="20"/>
                <w:szCs w:val="20"/>
                <w:lang w:val="hr-BA"/>
              </w:rPr>
            </w:pPr>
            <w:r w:rsidRPr="00281BF9">
              <w:rPr>
                <w:rFonts w:ascii="Times New Roman" w:hAnsi="Times New Roman"/>
                <w:sz w:val="20"/>
                <w:szCs w:val="20"/>
                <w:lang w:val="hr-BA"/>
              </w:rPr>
              <w:t>4.500 евра за 201</w:t>
            </w:r>
            <w:r w:rsidRPr="00281BF9">
              <w:rPr>
                <w:rFonts w:ascii="Times New Roman" w:hAnsi="Times New Roman"/>
                <w:sz w:val="20"/>
                <w:szCs w:val="20"/>
              </w:rPr>
              <w:t>9</w:t>
            </w:r>
            <w:r w:rsidRPr="00281BF9">
              <w:rPr>
                <w:rFonts w:ascii="Times New Roman" w:hAnsi="Times New Roman"/>
                <w:sz w:val="20"/>
                <w:szCs w:val="20"/>
                <w:lang w:val="hr-BA"/>
              </w:rPr>
              <w:t xml:space="preserve">. </w:t>
            </w:r>
            <w:r w:rsidRPr="00281BF9">
              <w:rPr>
                <w:rFonts w:ascii="Times New Roman" w:hAnsi="Times New Roman"/>
                <w:sz w:val="20"/>
                <w:szCs w:val="20"/>
              </w:rPr>
              <w:t>г</w:t>
            </w:r>
            <w:r w:rsidRPr="00281BF9">
              <w:rPr>
                <w:rFonts w:ascii="Times New Roman" w:hAnsi="Times New Roman"/>
                <w:sz w:val="20"/>
                <w:szCs w:val="20"/>
                <w:lang w:val="hr-BA"/>
              </w:rPr>
              <w:t>одину</w:t>
            </w:r>
          </w:p>
          <w:p w:rsidR="00126481" w:rsidRPr="00802CB0" w:rsidRDefault="00126481" w:rsidP="00802CB0">
            <w:pPr>
              <w:spacing w:after="0" w:line="240" w:lineRule="auto"/>
              <w:jc w:val="center"/>
              <w:rPr>
                <w:rFonts w:ascii="Times New Roman" w:hAnsi="Times New Roman"/>
                <w:sz w:val="20"/>
                <w:szCs w:val="20"/>
              </w:rPr>
            </w:pPr>
          </w:p>
        </w:tc>
        <w:tc>
          <w:tcPr>
            <w:tcW w:w="2182" w:type="dxa"/>
            <w:gridSpan w:val="2"/>
            <w:vAlign w:val="center"/>
          </w:tcPr>
          <w:p w:rsidR="00126481" w:rsidRPr="00802CB0" w:rsidRDefault="00126481" w:rsidP="00802CB0">
            <w:pPr>
              <w:spacing w:after="0" w:line="240" w:lineRule="auto"/>
              <w:jc w:val="center"/>
              <w:rPr>
                <w:rFonts w:ascii="Times New Roman" w:hAnsi="Times New Roman"/>
                <w:sz w:val="20"/>
                <w:szCs w:val="20"/>
                <w:lang w:eastAsia="bs-Latn-BA"/>
              </w:rPr>
            </w:pPr>
            <w:r w:rsidRPr="00802CB0">
              <w:rPr>
                <w:rFonts w:ascii="Times New Roman" w:hAnsi="Times New Roman"/>
                <w:sz w:val="20"/>
                <w:szCs w:val="20"/>
                <w:lang w:eastAsia="bs-Latn-BA"/>
              </w:rPr>
              <w:t>Израђен Програм обука</w:t>
            </w:r>
          </w:p>
          <w:p w:rsidR="00126481" w:rsidRPr="00802CB0" w:rsidRDefault="00126481" w:rsidP="00802CB0">
            <w:pPr>
              <w:jc w:val="center"/>
              <w:rPr>
                <w:rFonts w:ascii="Times New Roman" w:hAnsi="Times New Roman"/>
                <w:sz w:val="20"/>
                <w:szCs w:val="20"/>
                <w:lang w:eastAsia="bs-Latn-BA"/>
              </w:rPr>
            </w:pPr>
          </w:p>
        </w:tc>
        <w:tc>
          <w:tcPr>
            <w:tcW w:w="2538" w:type="dxa"/>
            <w:gridSpan w:val="2"/>
            <w:vAlign w:val="center"/>
          </w:tcPr>
          <w:p w:rsidR="00126481" w:rsidRPr="00802CB0" w:rsidRDefault="00126481" w:rsidP="00802CB0">
            <w:pPr>
              <w:spacing w:after="0" w:line="240" w:lineRule="auto"/>
              <w:jc w:val="center"/>
              <w:rPr>
                <w:rFonts w:ascii="Times New Roman" w:hAnsi="Times New Roman"/>
                <w:color w:val="FF0000"/>
                <w:sz w:val="20"/>
                <w:szCs w:val="20"/>
                <w:lang w:eastAsia="bs-Latn-BA"/>
              </w:rPr>
            </w:pPr>
            <w:r w:rsidRPr="00802CB0">
              <w:rPr>
                <w:rFonts w:ascii="Times New Roman" w:hAnsi="Times New Roman"/>
                <w:sz w:val="20"/>
                <w:szCs w:val="20"/>
                <w:lang w:eastAsia="bs-Latn-BA"/>
              </w:rPr>
              <w:t>IV квартал 2019. године</w:t>
            </w:r>
          </w:p>
        </w:tc>
      </w:tr>
    </w:tbl>
    <w:p w:rsidR="00126481" w:rsidRPr="00556F54" w:rsidRDefault="00126481" w:rsidP="00126481"/>
    <w:p w:rsidR="00126481" w:rsidRPr="00E424C0" w:rsidRDefault="002806EE" w:rsidP="00126481">
      <w:pPr>
        <w:tabs>
          <w:tab w:val="left" w:pos="7260"/>
        </w:tabs>
        <w:spacing w:after="160" w:line="259" w:lineRule="auto"/>
        <w:rPr>
          <w:rFonts w:ascii="Times New Roman" w:eastAsia="SimSun" w:hAnsi="Times New Roman"/>
          <w:b/>
          <w:lang w:val="sr-Cyrl-CS" w:eastAsia="zh-CN"/>
        </w:rPr>
      </w:pPr>
      <w:r>
        <w:rPr>
          <w:rFonts w:ascii="Times New Roman" w:eastAsia="SimSun" w:hAnsi="Times New Roman"/>
          <w:b/>
          <w:lang w:eastAsia="zh-CN"/>
        </w:rPr>
        <w:t>I</w:t>
      </w:r>
      <w:r>
        <w:rPr>
          <w:rFonts w:ascii="Times New Roman" w:eastAsia="SimSun" w:hAnsi="Times New Roman"/>
          <w:b/>
          <w:lang w:val="sr-Latn-RS" w:eastAsia="zh-CN"/>
        </w:rPr>
        <w:t>V.</w:t>
      </w:r>
      <w:r w:rsidR="00126481" w:rsidRPr="00E424C0">
        <w:rPr>
          <w:rFonts w:ascii="Times New Roman" w:eastAsia="SimSun" w:hAnsi="Times New Roman"/>
          <w:b/>
          <w:lang w:eastAsia="zh-CN"/>
        </w:rPr>
        <w:t xml:space="preserve"> </w:t>
      </w:r>
      <w:r w:rsidR="00126481" w:rsidRPr="00E424C0">
        <w:rPr>
          <w:rFonts w:ascii="Times New Roman" w:eastAsia="SimSun" w:hAnsi="Times New Roman"/>
          <w:b/>
          <w:lang w:val="sr-Cyrl-CS" w:eastAsia="zh-CN"/>
        </w:rPr>
        <w:t>ЗАВРШНИ ДЕО</w:t>
      </w:r>
    </w:p>
    <w:p w:rsidR="00126481" w:rsidRPr="00454744" w:rsidRDefault="00126481" w:rsidP="00126481">
      <w:pPr>
        <w:pStyle w:val="odluka-zakon"/>
        <w:shd w:val="clear" w:color="auto" w:fill="FFFFFF"/>
        <w:spacing w:before="225" w:beforeAutospacing="0" w:after="225" w:afterAutospacing="0"/>
        <w:ind w:firstLine="480"/>
        <w:jc w:val="both"/>
        <w:rPr>
          <w:b/>
          <w:bCs/>
        </w:rPr>
      </w:pPr>
      <w:r w:rsidRPr="00454744">
        <w:rPr>
          <w:rFonts w:eastAsia="SimSun"/>
          <w:lang w:val="sr-Cyrl-CS" w:eastAsia="zh-CN"/>
        </w:rPr>
        <w:t xml:space="preserve">Овим акционим планом замењује се Акциони план </w:t>
      </w:r>
      <w:r w:rsidRPr="00454744">
        <w:t xml:space="preserve">за спровођење Стратегије интегрисаног управљања границом у Републици Србији 2017–2020 („Службени гласник </w:t>
      </w:r>
      <w:r w:rsidR="00B2131C">
        <w:t>РС”, број 39/</w:t>
      </w:r>
      <w:r w:rsidRPr="00454744">
        <w:t>17).</w:t>
      </w:r>
    </w:p>
    <w:p w:rsidR="00126481" w:rsidRDefault="00126481" w:rsidP="003F5428">
      <w:pPr>
        <w:pStyle w:val="Footer"/>
        <w:tabs>
          <w:tab w:val="left" w:pos="567"/>
        </w:tabs>
        <w:spacing w:before="120" w:line="264" w:lineRule="auto"/>
        <w:rPr>
          <w:rFonts w:ascii="Times New Roman" w:hAnsi="Times New Roman"/>
          <w:sz w:val="24"/>
          <w:szCs w:val="24"/>
          <w:lang w:val="sr-Cyrl-CS"/>
        </w:rPr>
      </w:pPr>
      <w:r w:rsidRPr="00454744">
        <w:rPr>
          <w:rFonts w:ascii="Times New Roman" w:hAnsi="Times New Roman"/>
          <w:sz w:val="24"/>
          <w:szCs w:val="24"/>
          <w:lang w:val="sr-Cyrl-CS"/>
        </w:rPr>
        <w:tab/>
      </w:r>
      <w:r w:rsidRPr="00454744">
        <w:rPr>
          <w:rFonts w:ascii="Times New Roman" w:hAnsi="Times New Roman"/>
          <w:sz w:val="24"/>
          <w:szCs w:val="24"/>
        </w:rPr>
        <w:t>Овај акциони план објавити на интернет страници Владе, на порталу е-Управа, на интернет страници Министарства унутрашњих послова и у</w:t>
      </w:r>
      <w:r w:rsidRPr="00454744">
        <w:rPr>
          <w:rFonts w:ascii="Times New Roman" w:hAnsi="Times New Roman"/>
          <w:sz w:val="24"/>
          <w:szCs w:val="24"/>
          <w:lang w:val="sr-Cyrl-CS"/>
        </w:rPr>
        <w:t xml:space="preserve"> „Службеном гласнику Републике Србије”.</w:t>
      </w:r>
    </w:p>
    <w:p w:rsidR="00BC6DF8" w:rsidRPr="00BC6DF8" w:rsidRDefault="00BC6DF8" w:rsidP="003F5428">
      <w:pPr>
        <w:pStyle w:val="Footer"/>
        <w:tabs>
          <w:tab w:val="left" w:pos="567"/>
        </w:tabs>
        <w:spacing w:before="120" w:line="264" w:lineRule="auto"/>
        <w:rPr>
          <w:rFonts w:ascii="Times New Roman" w:hAnsi="Times New Roman"/>
          <w:sz w:val="24"/>
          <w:szCs w:val="24"/>
          <w:lang w:val="sr-Cyrl-CS"/>
        </w:rPr>
      </w:pPr>
    </w:p>
    <w:p w:rsidR="00BC6DF8" w:rsidRPr="00BC6DF8" w:rsidRDefault="00BC6DF8" w:rsidP="00BC6DF8">
      <w:pPr>
        <w:spacing w:after="0" w:line="240" w:lineRule="auto"/>
        <w:rPr>
          <w:rFonts w:ascii="Times New Roman" w:hAnsi="Times New Roman"/>
          <w:szCs w:val="24"/>
          <w:lang w:val="sr-Cyrl-CS"/>
        </w:rPr>
      </w:pPr>
      <w:r w:rsidRPr="00BC6DF8">
        <w:rPr>
          <w:rFonts w:ascii="Times New Roman" w:hAnsi="Times New Roman"/>
          <w:szCs w:val="24"/>
          <w:lang w:val="sr-Cyrl-CS"/>
        </w:rPr>
        <w:t xml:space="preserve">05 Број: </w:t>
      </w:r>
      <w:r w:rsidR="009D050C">
        <w:rPr>
          <w:rFonts w:ascii="Times New Roman" w:hAnsi="Times New Roman"/>
          <w:szCs w:val="24"/>
          <w:lang w:val="sr-Cyrl-CS"/>
        </w:rPr>
        <w:t>28</w:t>
      </w:r>
      <w:r w:rsidRPr="00BC6DF8">
        <w:rPr>
          <w:rFonts w:ascii="Times New Roman" w:hAnsi="Times New Roman"/>
          <w:szCs w:val="24"/>
          <w:lang w:val="sr-Cyrl-CS"/>
        </w:rPr>
        <w:t>-</w:t>
      </w:r>
      <w:r w:rsidR="009D050C">
        <w:rPr>
          <w:rFonts w:ascii="Times New Roman" w:hAnsi="Times New Roman"/>
          <w:szCs w:val="24"/>
          <w:lang w:val="sr-Cyrl-CS"/>
        </w:rPr>
        <w:t>7146</w:t>
      </w:r>
      <w:r w:rsidRPr="00BC6DF8">
        <w:rPr>
          <w:rFonts w:ascii="Times New Roman" w:hAnsi="Times New Roman"/>
          <w:szCs w:val="24"/>
          <w:lang w:val="sr-Cyrl-CS"/>
        </w:rPr>
        <w:t>/2019-1</w:t>
      </w:r>
    </w:p>
    <w:p w:rsidR="00BC6DF8" w:rsidRPr="00BC6DF8" w:rsidRDefault="00BC6DF8" w:rsidP="00BC6DF8">
      <w:pPr>
        <w:spacing w:after="0" w:line="240" w:lineRule="auto"/>
        <w:rPr>
          <w:rFonts w:ascii="Times New Roman" w:hAnsi="Times New Roman"/>
          <w:szCs w:val="24"/>
          <w:lang w:val="sr-Cyrl-CS"/>
        </w:rPr>
      </w:pPr>
      <w:r w:rsidRPr="00BC6DF8">
        <w:rPr>
          <w:rFonts w:ascii="Times New Roman" w:hAnsi="Times New Roman"/>
          <w:szCs w:val="24"/>
          <w:lang w:val="sr-Cyrl-CS"/>
        </w:rPr>
        <w:t xml:space="preserve">У Београду, </w:t>
      </w:r>
      <w:r w:rsidR="009D050C">
        <w:rPr>
          <w:rFonts w:ascii="Times New Roman" w:hAnsi="Times New Roman"/>
          <w:szCs w:val="24"/>
          <w:lang w:val="sr-Cyrl-CS"/>
        </w:rPr>
        <w:t>12</w:t>
      </w:r>
      <w:r w:rsidRPr="00BC6DF8">
        <w:rPr>
          <w:rFonts w:ascii="Times New Roman" w:hAnsi="Times New Roman"/>
          <w:szCs w:val="24"/>
          <w:lang w:val="sr-Cyrl-CS"/>
        </w:rPr>
        <w:t>. децембра 2019. године</w:t>
      </w:r>
    </w:p>
    <w:p w:rsidR="00BC6DF8" w:rsidRPr="00BC6DF8" w:rsidRDefault="00BC6DF8" w:rsidP="00BC6DF8">
      <w:pPr>
        <w:spacing w:after="0" w:line="240" w:lineRule="auto"/>
        <w:rPr>
          <w:rFonts w:ascii="Times New Roman" w:hAnsi="Times New Roman"/>
          <w:szCs w:val="24"/>
          <w:lang w:val="sr-Latn-BA"/>
        </w:rPr>
      </w:pPr>
    </w:p>
    <w:p w:rsidR="00BC6DF8" w:rsidRPr="00BC6DF8" w:rsidRDefault="00BC6DF8" w:rsidP="00BC6DF8">
      <w:pPr>
        <w:spacing w:after="0" w:line="240" w:lineRule="auto"/>
        <w:jc w:val="center"/>
        <w:outlineLvl w:val="0"/>
        <w:rPr>
          <w:rFonts w:ascii="Times New Roman" w:hAnsi="Times New Roman"/>
          <w:szCs w:val="24"/>
          <w:lang w:val="sr-Cyrl-CS"/>
        </w:rPr>
      </w:pPr>
      <w:r w:rsidRPr="00BC6DF8">
        <w:rPr>
          <w:rFonts w:ascii="Times New Roman" w:hAnsi="Times New Roman"/>
          <w:szCs w:val="24"/>
          <w:lang w:val="sr-Cyrl-CS"/>
        </w:rPr>
        <w:t>В Л А Д А</w:t>
      </w:r>
    </w:p>
    <w:p w:rsidR="00126481" w:rsidRDefault="00126481" w:rsidP="00126481">
      <w:pPr>
        <w:pStyle w:val="BodyTextFirstIndent"/>
        <w:spacing w:after="0"/>
        <w:jc w:val="center"/>
        <w:rPr>
          <w:rFonts w:ascii="Garamond" w:hAnsi="Garamond"/>
          <w:b/>
          <w:sz w:val="24"/>
          <w:szCs w:val="24"/>
          <w:lang w:val="sr-Cyrl-CS"/>
        </w:rPr>
      </w:pPr>
    </w:p>
    <w:tbl>
      <w:tblPr>
        <w:tblW w:w="0" w:type="auto"/>
        <w:tblLook w:val="01E0" w:firstRow="1" w:lastRow="1" w:firstColumn="1" w:lastColumn="1" w:noHBand="0" w:noVBand="0"/>
      </w:tblPr>
      <w:tblGrid>
        <w:gridCol w:w="6912"/>
        <w:gridCol w:w="5954"/>
      </w:tblGrid>
      <w:tr w:rsidR="006C1186" w:rsidRPr="006C1186" w:rsidTr="006C1186">
        <w:tc>
          <w:tcPr>
            <w:tcW w:w="6912" w:type="dxa"/>
            <w:shd w:val="clear" w:color="auto" w:fill="auto"/>
          </w:tcPr>
          <w:p w:rsidR="006C1186" w:rsidRPr="006C1186" w:rsidRDefault="006C1186" w:rsidP="00B81D04">
            <w:pPr>
              <w:spacing w:line="360" w:lineRule="auto"/>
              <w:jc w:val="center"/>
              <w:rPr>
                <w:rFonts w:ascii="Times New Roman" w:hAnsi="Times New Roman"/>
                <w:szCs w:val="24"/>
                <w:lang w:val="sr-Cyrl-CS"/>
              </w:rPr>
            </w:pPr>
          </w:p>
        </w:tc>
        <w:tc>
          <w:tcPr>
            <w:tcW w:w="5954" w:type="dxa"/>
            <w:shd w:val="clear" w:color="auto" w:fill="auto"/>
          </w:tcPr>
          <w:p w:rsidR="006C1186" w:rsidRPr="006C1186" w:rsidRDefault="006C1186" w:rsidP="00B81D04">
            <w:pPr>
              <w:jc w:val="center"/>
              <w:rPr>
                <w:rFonts w:ascii="Times New Roman" w:hAnsi="Times New Roman"/>
                <w:szCs w:val="24"/>
                <w:lang w:val="ru-RU"/>
              </w:rPr>
            </w:pPr>
            <w:r w:rsidRPr="006C1186">
              <w:rPr>
                <w:rFonts w:ascii="Times New Roman" w:hAnsi="Times New Roman"/>
                <w:szCs w:val="24"/>
                <w:lang w:val="ru-RU"/>
              </w:rPr>
              <w:t>ПРЕДСЕДНИК</w:t>
            </w:r>
          </w:p>
          <w:p w:rsidR="006C1186" w:rsidRPr="006C1186" w:rsidRDefault="006C1186" w:rsidP="00B81D04">
            <w:pPr>
              <w:jc w:val="center"/>
              <w:rPr>
                <w:rFonts w:ascii="Times New Roman" w:hAnsi="Times New Roman"/>
                <w:szCs w:val="24"/>
                <w:lang w:val="sr-Cyrl-RS"/>
              </w:rPr>
            </w:pPr>
          </w:p>
          <w:p w:rsidR="006C1186" w:rsidRPr="00712CB4" w:rsidRDefault="00712CB4" w:rsidP="00B81D04">
            <w:pPr>
              <w:jc w:val="center"/>
              <w:rPr>
                <w:rFonts w:ascii="Times New Roman" w:hAnsi="Times New Roman"/>
                <w:szCs w:val="24"/>
              </w:rPr>
            </w:pPr>
            <w:r>
              <w:rPr>
                <w:rFonts w:ascii="Times New Roman" w:hAnsi="Times New Roman"/>
                <w:szCs w:val="24"/>
                <w:lang w:val="ru-RU"/>
              </w:rPr>
              <w:t>Ана Брнабић</w:t>
            </w:r>
          </w:p>
        </w:tc>
      </w:tr>
    </w:tbl>
    <w:p w:rsidR="00CA6D04" w:rsidRPr="00CA6D04" w:rsidRDefault="00CA6D04" w:rsidP="00126481">
      <w:pPr>
        <w:pStyle w:val="BodyTextFirstIndent"/>
        <w:spacing w:after="0"/>
        <w:jc w:val="center"/>
        <w:rPr>
          <w:rFonts w:ascii="Garamond" w:hAnsi="Garamond"/>
          <w:b/>
          <w:sz w:val="24"/>
          <w:szCs w:val="24"/>
          <w:lang w:val="sr-Cyrl-RS"/>
        </w:rPr>
      </w:pPr>
    </w:p>
    <w:sectPr w:rsidR="00CA6D04" w:rsidRPr="00CA6D04" w:rsidSect="005326B7">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851" w:bottom="1440"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8D6" w:rsidRDefault="006378D6" w:rsidP="005326B7">
      <w:pPr>
        <w:spacing w:after="0" w:line="240" w:lineRule="auto"/>
      </w:pPr>
      <w:r>
        <w:separator/>
      </w:r>
    </w:p>
  </w:endnote>
  <w:endnote w:type="continuationSeparator" w:id="0">
    <w:p w:rsidR="006378D6" w:rsidRDefault="006378D6" w:rsidP="00532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00000003" w:usb1="00000000" w:usb2="00000000" w:usb3="00000000" w:csb0="00000001" w:csb1="00000000"/>
  </w:font>
  <w:font w:name="Myriad Pro Light Cond">
    <w:altName w:val="Arial"/>
    <w:panose1 w:val="00000000000000000000"/>
    <w:charset w:val="EE"/>
    <w:family w:val="swiss"/>
    <w:notTrueType/>
    <w:pitch w:val="default"/>
    <w:sig w:usb0="00000007" w:usb1="00000000" w:usb2="00000000" w:usb3="00000000" w:csb0="00000003"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6B7" w:rsidRDefault="005326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6B7" w:rsidRDefault="005326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6B7" w:rsidRDefault="005326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8D6" w:rsidRDefault="006378D6" w:rsidP="005326B7">
      <w:pPr>
        <w:spacing w:after="0" w:line="240" w:lineRule="auto"/>
      </w:pPr>
      <w:r>
        <w:separator/>
      </w:r>
    </w:p>
  </w:footnote>
  <w:footnote w:type="continuationSeparator" w:id="0">
    <w:p w:rsidR="006378D6" w:rsidRDefault="006378D6" w:rsidP="005326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6B7" w:rsidRDefault="005326B7" w:rsidP="00C0286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326B7" w:rsidRDefault="005326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6B7" w:rsidRDefault="005326B7" w:rsidP="00C0286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57BFA">
      <w:rPr>
        <w:rStyle w:val="PageNumber"/>
        <w:noProof/>
      </w:rPr>
      <w:t>2</w:t>
    </w:r>
    <w:r>
      <w:rPr>
        <w:rStyle w:val="PageNumber"/>
      </w:rPr>
      <w:fldChar w:fldCharType="end"/>
    </w:r>
  </w:p>
  <w:p w:rsidR="005326B7" w:rsidRDefault="00532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6B7" w:rsidRDefault="005326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D3B16"/>
    <w:multiLevelType w:val="multilevel"/>
    <w:tmpl w:val="17208DF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E96632"/>
    <w:multiLevelType w:val="multilevel"/>
    <w:tmpl w:val="C2BEADF6"/>
    <w:lvl w:ilvl="0">
      <w:start w:val="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822744"/>
    <w:multiLevelType w:val="multilevel"/>
    <w:tmpl w:val="428A0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CE0E8D"/>
    <w:multiLevelType w:val="hybridMultilevel"/>
    <w:tmpl w:val="E33C2CFA"/>
    <w:lvl w:ilvl="0" w:tplc="F23A515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497E25"/>
    <w:multiLevelType w:val="hybridMultilevel"/>
    <w:tmpl w:val="708C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A57E30"/>
    <w:multiLevelType w:val="hybridMultilevel"/>
    <w:tmpl w:val="A9C2EE58"/>
    <w:lvl w:ilvl="0" w:tplc="568A63F4">
      <w:start w:val="1"/>
      <w:numFmt w:val="decimal"/>
      <w:lvlText w:val="%1."/>
      <w:lvlJc w:val="left"/>
      <w:pPr>
        <w:ind w:left="644"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A6047F"/>
    <w:multiLevelType w:val="hybridMultilevel"/>
    <w:tmpl w:val="63AA112A"/>
    <w:lvl w:ilvl="0" w:tplc="EBB658E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6D5947"/>
    <w:multiLevelType w:val="hybridMultilevel"/>
    <w:tmpl w:val="7EDC5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D90B6C"/>
    <w:multiLevelType w:val="multilevel"/>
    <w:tmpl w:val="BFD27D7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9690904"/>
    <w:multiLevelType w:val="hybridMultilevel"/>
    <w:tmpl w:val="397A585C"/>
    <w:lvl w:ilvl="0" w:tplc="3A94A45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7B59E8"/>
    <w:multiLevelType w:val="hybridMultilevel"/>
    <w:tmpl w:val="1218A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127056"/>
    <w:multiLevelType w:val="hybridMultilevel"/>
    <w:tmpl w:val="8DBA8378"/>
    <w:lvl w:ilvl="0" w:tplc="E6C2588C">
      <w:start w:val="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5425EA8"/>
    <w:multiLevelType w:val="hybridMultilevel"/>
    <w:tmpl w:val="3A3EB5FE"/>
    <w:lvl w:ilvl="0" w:tplc="0409000F">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13" w15:restartNumberingAfterBreak="0">
    <w:nsid w:val="70FE15B2"/>
    <w:multiLevelType w:val="multilevel"/>
    <w:tmpl w:val="F7D08C0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11B7A34"/>
    <w:multiLevelType w:val="hybridMultilevel"/>
    <w:tmpl w:val="C5B2D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53E91"/>
    <w:multiLevelType w:val="multilevel"/>
    <w:tmpl w:val="A558BF1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6074813"/>
    <w:multiLevelType w:val="hybridMultilevel"/>
    <w:tmpl w:val="4E58E40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15"/>
  </w:num>
  <w:num w:numId="2">
    <w:abstractNumId w:val="2"/>
  </w:num>
  <w:num w:numId="3">
    <w:abstractNumId w:val="8"/>
  </w:num>
  <w:num w:numId="4">
    <w:abstractNumId w:val="1"/>
  </w:num>
  <w:num w:numId="5">
    <w:abstractNumId w:val="13"/>
  </w:num>
  <w:num w:numId="6">
    <w:abstractNumId w:val="0"/>
  </w:num>
  <w:num w:numId="7">
    <w:abstractNumId w:val="10"/>
  </w:num>
  <w:num w:numId="8">
    <w:abstractNumId w:val="12"/>
  </w:num>
  <w:num w:numId="9">
    <w:abstractNumId w:val="16"/>
  </w:num>
  <w:num w:numId="10">
    <w:abstractNumId w:val="6"/>
  </w:num>
  <w:num w:numId="11">
    <w:abstractNumId w:val="4"/>
  </w:num>
  <w:num w:numId="12">
    <w:abstractNumId w:val="3"/>
  </w:num>
  <w:num w:numId="13">
    <w:abstractNumId w:val="11"/>
  </w:num>
  <w:num w:numId="14">
    <w:abstractNumId w:val="9"/>
  </w:num>
  <w:num w:numId="15">
    <w:abstractNumId w:val="7"/>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481"/>
    <w:rsid w:val="00001F4A"/>
    <w:rsid w:val="0002411F"/>
    <w:rsid w:val="00026F5C"/>
    <w:rsid w:val="00036045"/>
    <w:rsid w:val="00036058"/>
    <w:rsid w:val="000425E2"/>
    <w:rsid w:val="00046179"/>
    <w:rsid w:val="000516DE"/>
    <w:rsid w:val="00060D26"/>
    <w:rsid w:val="00064E5E"/>
    <w:rsid w:val="00070C79"/>
    <w:rsid w:val="000710B8"/>
    <w:rsid w:val="00073D86"/>
    <w:rsid w:val="0008337A"/>
    <w:rsid w:val="000A4C52"/>
    <w:rsid w:val="000A77BE"/>
    <w:rsid w:val="000B47FD"/>
    <w:rsid w:val="000D75E3"/>
    <w:rsid w:val="000E03E2"/>
    <w:rsid w:val="000E6D90"/>
    <w:rsid w:val="000F5629"/>
    <w:rsid w:val="00112758"/>
    <w:rsid w:val="00112A1A"/>
    <w:rsid w:val="00121118"/>
    <w:rsid w:val="00126481"/>
    <w:rsid w:val="00147B4D"/>
    <w:rsid w:val="00154D9C"/>
    <w:rsid w:val="00165C2C"/>
    <w:rsid w:val="001679D9"/>
    <w:rsid w:val="001A5C46"/>
    <w:rsid w:val="001C5E61"/>
    <w:rsid w:val="001E50AF"/>
    <w:rsid w:val="001E6543"/>
    <w:rsid w:val="00205597"/>
    <w:rsid w:val="002057BB"/>
    <w:rsid w:val="00214E22"/>
    <w:rsid w:val="0022728F"/>
    <w:rsid w:val="00227B21"/>
    <w:rsid w:val="00241969"/>
    <w:rsid w:val="00275587"/>
    <w:rsid w:val="002806EE"/>
    <w:rsid w:val="00281BF9"/>
    <w:rsid w:val="00293988"/>
    <w:rsid w:val="002A7540"/>
    <w:rsid w:val="002B0CB9"/>
    <w:rsid w:val="002B1025"/>
    <w:rsid w:val="002D7163"/>
    <w:rsid w:val="002E4DF3"/>
    <w:rsid w:val="002F738D"/>
    <w:rsid w:val="003044B8"/>
    <w:rsid w:val="00334EFF"/>
    <w:rsid w:val="003834B3"/>
    <w:rsid w:val="00392E1C"/>
    <w:rsid w:val="00396EDB"/>
    <w:rsid w:val="003A3FD8"/>
    <w:rsid w:val="003A748E"/>
    <w:rsid w:val="003B10E3"/>
    <w:rsid w:val="003B38B9"/>
    <w:rsid w:val="003D3070"/>
    <w:rsid w:val="003D7A6A"/>
    <w:rsid w:val="003F5428"/>
    <w:rsid w:val="004008FC"/>
    <w:rsid w:val="004012D7"/>
    <w:rsid w:val="00413DDB"/>
    <w:rsid w:val="004312A0"/>
    <w:rsid w:val="004513AA"/>
    <w:rsid w:val="00454744"/>
    <w:rsid w:val="0046043F"/>
    <w:rsid w:val="00467940"/>
    <w:rsid w:val="0047605F"/>
    <w:rsid w:val="00487E91"/>
    <w:rsid w:val="004A06C2"/>
    <w:rsid w:val="004B7456"/>
    <w:rsid w:val="004E178E"/>
    <w:rsid w:val="004E6AF0"/>
    <w:rsid w:val="004F2CDF"/>
    <w:rsid w:val="004F5DD5"/>
    <w:rsid w:val="00504F3B"/>
    <w:rsid w:val="00506B1B"/>
    <w:rsid w:val="00531EA2"/>
    <w:rsid w:val="005326B7"/>
    <w:rsid w:val="00532E15"/>
    <w:rsid w:val="00557BFA"/>
    <w:rsid w:val="00571223"/>
    <w:rsid w:val="00583915"/>
    <w:rsid w:val="0058656D"/>
    <w:rsid w:val="00590390"/>
    <w:rsid w:val="005964FD"/>
    <w:rsid w:val="005A2681"/>
    <w:rsid w:val="005A5BA4"/>
    <w:rsid w:val="005B1141"/>
    <w:rsid w:val="005C039A"/>
    <w:rsid w:val="005C3388"/>
    <w:rsid w:val="005C3D15"/>
    <w:rsid w:val="0060501C"/>
    <w:rsid w:val="0060753F"/>
    <w:rsid w:val="00614F63"/>
    <w:rsid w:val="00627267"/>
    <w:rsid w:val="006378D6"/>
    <w:rsid w:val="006428E8"/>
    <w:rsid w:val="00642EC4"/>
    <w:rsid w:val="006519A3"/>
    <w:rsid w:val="00653B4B"/>
    <w:rsid w:val="0066746D"/>
    <w:rsid w:val="00681D2B"/>
    <w:rsid w:val="00682BDB"/>
    <w:rsid w:val="00692ED1"/>
    <w:rsid w:val="00697AEF"/>
    <w:rsid w:val="006A0E22"/>
    <w:rsid w:val="006C1186"/>
    <w:rsid w:val="006C1CF9"/>
    <w:rsid w:val="006E4C49"/>
    <w:rsid w:val="0070251B"/>
    <w:rsid w:val="00705B29"/>
    <w:rsid w:val="00711B36"/>
    <w:rsid w:val="00712CB4"/>
    <w:rsid w:val="00732720"/>
    <w:rsid w:val="007376C9"/>
    <w:rsid w:val="00747F41"/>
    <w:rsid w:val="00761A63"/>
    <w:rsid w:val="00761D81"/>
    <w:rsid w:val="007752DD"/>
    <w:rsid w:val="00775696"/>
    <w:rsid w:val="007773AA"/>
    <w:rsid w:val="00786639"/>
    <w:rsid w:val="007A5A8C"/>
    <w:rsid w:val="007A657E"/>
    <w:rsid w:val="007B5935"/>
    <w:rsid w:val="007B7A35"/>
    <w:rsid w:val="007C7744"/>
    <w:rsid w:val="007D0B3E"/>
    <w:rsid w:val="007D18D9"/>
    <w:rsid w:val="007D3FD3"/>
    <w:rsid w:val="007E161F"/>
    <w:rsid w:val="007F54A8"/>
    <w:rsid w:val="00802CB0"/>
    <w:rsid w:val="008203A4"/>
    <w:rsid w:val="00825647"/>
    <w:rsid w:val="00836A79"/>
    <w:rsid w:val="00840F1A"/>
    <w:rsid w:val="00862D8B"/>
    <w:rsid w:val="008B0E46"/>
    <w:rsid w:val="008B29BA"/>
    <w:rsid w:val="008B715B"/>
    <w:rsid w:val="008D692F"/>
    <w:rsid w:val="008E41EE"/>
    <w:rsid w:val="008E4601"/>
    <w:rsid w:val="008F168E"/>
    <w:rsid w:val="0090157A"/>
    <w:rsid w:val="00905B9A"/>
    <w:rsid w:val="0092171E"/>
    <w:rsid w:val="00921A6A"/>
    <w:rsid w:val="00931FAF"/>
    <w:rsid w:val="00952E20"/>
    <w:rsid w:val="009578F5"/>
    <w:rsid w:val="00966C54"/>
    <w:rsid w:val="009672E5"/>
    <w:rsid w:val="0096761A"/>
    <w:rsid w:val="00996EE0"/>
    <w:rsid w:val="009D050C"/>
    <w:rsid w:val="009D51BB"/>
    <w:rsid w:val="009D6492"/>
    <w:rsid w:val="009F7749"/>
    <w:rsid w:val="00A04C53"/>
    <w:rsid w:val="00A37DFC"/>
    <w:rsid w:val="00A46AF6"/>
    <w:rsid w:val="00A62012"/>
    <w:rsid w:val="00A8720F"/>
    <w:rsid w:val="00AA1B08"/>
    <w:rsid w:val="00AB1DF5"/>
    <w:rsid w:val="00AB3B65"/>
    <w:rsid w:val="00AB6F13"/>
    <w:rsid w:val="00AE2C67"/>
    <w:rsid w:val="00B05C35"/>
    <w:rsid w:val="00B15F29"/>
    <w:rsid w:val="00B2131C"/>
    <w:rsid w:val="00B34D2E"/>
    <w:rsid w:val="00B47350"/>
    <w:rsid w:val="00B500FA"/>
    <w:rsid w:val="00B76572"/>
    <w:rsid w:val="00B81D04"/>
    <w:rsid w:val="00B9549B"/>
    <w:rsid w:val="00BA3C7C"/>
    <w:rsid w:val="00BA66E9"/>
    <w:rsid w:val="00BB01DD"/>
    <w:rsid w:val="00BB0505"/>
    <w:rsid w:val="00BC6DF8"/>
    <w:rsid w:val="00BE2BB7"/>
    <w:rsid w:val="00BE2FB4"/>
    <w:rsid w:val="00BE426B"/>
    <w:rsid w:val="00BE7164"/>
    <w:rsid w:val="00BF1576"/>
    <w:rsid w:val="00BF65FC"/>
    <w:rsid w:val="00C02869"/>
    <w:rsid w:val="00C03136"/>
    <w:rsid w:val="00C24DCC"/>
    <w:rsid w:val="00C33290"/>
    <w:rsid w:val="00C35C0A"/>
    <w:rsid w:val="00C560C9"/>
    <w:rsid w:val="00CA6D04"/>
    <w:rsid w:val="00CB2224"/>
    <w:rsid w:val="00CC2E3D"/>
    <w:rsid w:val="00CC7566"/>
    <w:rsid w:val="00CF68A3"/>
    <w:rsid w:val="00D255C5"/>
    <w:rsid w:val="00D409D9"/>
    <w:rsid w:val="00D43B06"/>
    <w:rsid w:val="00D54071"/>
    <w:rsid w:val="00D62FF1"/>
    <w:rsid w:val="00D63C18"/>
    <w:rsid w:val="00D81B98"/>
    <w:rsid w:val="00D91ACD"/>
    <w:rsid w:val="00D968B2"/>
    <w:rsid w:val="00DB0028"/>
    <w:rsid w:val="00DB3AAE"/>
    <w:rsid w:val="00DB7C06"/>
    <w:rsid w:val="00DD1F20"/>
    <w:rsid w:val="00DD26FA"/>
    <w:rsid w:val="00DE1504"/>
    <w:rsid w:val="00DE29E8"/>
    <w:rsid w:val="00DE4E3B"/>
    <w:rsid w:val="00DF41F7"/>
    <w:rsid w:val="00DF4FBD"/>
    <w:rsid w:val="00E120BD"/>
    <w:rsid w:val="00E140C9"/>
    <w:rsid w:val="00E15350"/>
    <w:rsid w:val="00E168AB"/>
    <w:rsid w:val="00E309A2"/>
    <w:rsid w:val="00E30AF9"/>
    <w:rsid w:val="00E37892"/>
    <w:rsid w:val="00E90FA0"/>
    <w:rsid w:val="00EA1B49"/>
    <w:rsid w:val="00EA2226"/>
    <w:rsid w:val="00EA515C"/>
    <w:rsid w:val="00EB05A2"/>
    <w:rsid w:val="00EC1DBB"/>
    <w:rsid w:val="00ED1B19"/>
    <w:rsid w:val="00EE01F1"/>
    <w:rsid w:val="00EE4CFA"/>
    <w:rsid w:val="00EF4C52"/>
    <w:rsid w:val="00F00929"/>
    <w:rsid w:val="00F04FA6"/>
    <w:rsid w:val="00F05B76"/>
    <w:rsid w:val="00F07A4F"/>
    <w:rsid w:val="00F22680"/>
    <w:rsid w:val="00F31085"/>
    <w:rsid w:val="00F36CF5"/>
    <w:rsid w:val="00F42E55"/>
    <w:rsid w:val="00F518F8"/>
    <w:rsid w:val="00F534D9"/>
    <w:rsid w:val="00F708A6"/>
    <w:rsid w:val="00F75498"/>
    <w:rsid w:val="00F807AF"/>
    <w:rsid w:val="00F81648"/>
    <w:rsid w:val="00F90C96"/>
    <w:rsid w:val="00FC0FD8"/>
    <w:rsid w:val="00FC1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12B08-29ED-4546-A134-CB72C4B6C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81"/>
    <w:pPr>
      <w:spacing w:after="200" w:line="276" w:lineRule="auto"/>
    </w:pPr>
    <w:rPr>
      <w:rFonts w:ascii="Arial" w:hAnsi="Arial"/>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26481"/>
    <w:rPr>
      <w:rFonts w:ascii="Arial" w:hAnsi="Arial"/>
      <w:sz w:val="24"/>
      <w:szCs w:val="22"/>
    </w:rPr>
  </w:style>
  <w:style w:type="table" w:styleId="TableGrid">
    <w:name w:val="Table Grid"/>
    <w:basedOn w:val="TableNormal"/>
    <w:uiPriority w:val="59"/>
    <w:rsid w:val="00126481"/>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link w:val="BalloonText"/>
    <w:uiPriority w:val="99"/>
    <w:semiHidden/>
    <w:rsid w:val="00126481"/>
    <w:rPr>
      <w:rFonts w:ascii="Tahoma" w:hAnsi="Tahoma" w:cs="Tahoma"/>
      <w:sz w:val="16"/>
      <w:szCs w:val="16"/>
    </w:rPr>
  </w:style>
  <w:style w:type="paragraph" w:styleId="BalloonText">
    <w:name w:val="Balloon Text"/>
    <w:basedOn w:val="Normal"/>
    <w:link w:val="BalloonTextChar"/>
    <w:uiPriority w:val="99"/>
    <w:semiHidden/>
    <w:unhideWhenUsed/>
    <w:rsid w:val="00126481"/>
    <w:pPr>
      <w:spacing w:after="0" w:line="240" w:lineRule="auto"/>
    </w:pPr>
    <w:rPr>
      <w:rFonts w:ascii="Tahoma" w:hAnsi="Tahoma" w:cs="Tahoma"/>
      <w:sz w:val="16"/>
      <w:szCs w:val="16"/>
    </w:rPr>
  </w:style>
  <w:style w:type="character" w:customStyle="1" w:styleId="BalloonTextChar1">
    <w:name w:val="Balloon Text Char1"/>
    <w:uiPriority w:val="99"/>
    <w:semiHidden/>
    <w:rsid w:val="00126481"/>
    <w:rPr>
      <w:rFonts w:ascii="Tahoma" w:hAnsi="Tahoma" w:cs="Tahoma"/>
      <w:sz w:val="16"/>
      <w:szCs w:val="16"/>
    </w:rPr>
  </w:style>
  <w:style w:type="character" w:customStyle="1" w:styleId="A4">
    <w:name w:val="A4"/>
    <w:uiPriority w:val="99"/>
    <w:rsid w:val="00126481"/>
    <w:rPr>
      <w:color w:val="000000"/>
    </w:rPr>
  </w:style>
  <w:style w:type="paragraph" w:customStyle="1" w:styleId="ColorfulShading-Accent31">
    <w:name w:val="Colorful Shading - Accent 31"/>
    <w:basedOn w:val="Normal"/>
    <w:uiPriority w:val="99"/>
    <w:rsid w:val="00126481"/>
    <w:pPr>
      <w:spacing w:after="160" w:line="256" w:lineRule="auto"/>
      <w:ind w:left="720"/>
    </w:pPr>
    <w:rPr>
      <w:rFonts w:cs="Arial"/>
      <w:szCs w:val="24"/>
      <w:lang w:val="hr-BA"/>
    </w:rPr>
  </w:style>
  <w:style w:type="paragraph" w:customStyle="1" w:styleId="Pa12">
    <w:name w:val="Pa12"/>
    <w:basedOn w:val="Normal"/>
    <w:next w:val="Normal"/>
    <w:uiPriority w:val="99"/>
    <w:rsid w:val="00126481"/>
    <w:pPr>
      <w:autoSpaceDE w:val="0"/>
      <w:autoSpaceDN w:val="0"/>
      <w:adjustRightInd w:val="0"/>
      <w:spacing w:after="0" w:line="221" w:lineRule="atLeast"/>
    </w:pPr>
    <w:rPr>
      <w:rFonts w:ascii="Myriad Pro Cond" w:hAnsi="Myriad Pro Cond" w:cs="Myriad Pro Cond"/>
      <w:szCs w:val="24"/>
      <w:lang w:val="en-GB"/>
    </w:rPr>
  </w:style>
  <w:style w:type="paragraph" w:customStyle="1" w:styleId="Pa47">
    <w:name w:val="Pa47"/>
    <w:basedOn w:val="Normal"/>
    <w:next w:val="Normal"/>
    <w:uiPriority w:val="99"/>
    <w:rsid w:val="00126481"/>
    <w:pPr>
      <w:autoSpaceDE w:val="0"/>
      <w:autoSpaceDN w:val="0"/>
      <w:adjustRightInd w:val="0"/>
      <w:spacing w:after="0" w:line="241" w:lineRule="atLeast"/>
    </w:pPr>
    <w:rPr>
      <w:rFonts w:ascii="Myriad Pro Light Cond" w:hAnsi="Myriad Pro Light Cond" w:cs="Myriad Pro Light Cond"/>
      <w:szCs w:val="24"/>
      <w:lang w:val="en-GB"/>
    </w:rPr>
  </w:style>
  <w:style w:type="paragraph" w:customStyle="1" w:styleId="Pa48">
    <w:name w:val="Pa48"/>
    <w:basedOn w:val="Normal"/>
    <w:next w:val="Normal"/>
    <w:uiPriority w:val="99"/>
    <w:rsid w:val="00126481"/>
    <w:pPr>
      <w:autoSpaceDE w:val="0"/>
      <w:autoSpaceDN w:val="0"/>
      <w:adjustRightInd w:val="0"/>
      <w:spacing w:after="0" w:line="241" w:lineRule="atLeast"/>
    </w:pPr>
    <w:rPr>
      <w:rFonts w:ascii="Myriad Pro Cond" w:hAnsi="Myriad Pro Cond" w:cs="Myriad Pro Cond"/>
      <w:szCs w:val="24"/>
      <w:lang w:val="en-GB"/>
    </w:rPr>
  </w:style>
  <w:style w:type="paragraph" w:customStyle="1" w:styleId="1tekst">
    <w:name w:val="1tekst"/>
    <w:basedOn w:val="Normal"/>
    <w:rsid w:val="00126481"/>
    <w:pPr>
      <w:spacing w:before="100" w:after="100" w:line="240" w:lineRule="auto"/>
      <w:ind w:firstLine="240"/>
      <w:jc w:val="both"/>
    </w:pPr>
    <w:rPr>
      <w:rFonts w:ascii="Times New Roman" w:eastAsia="Times New Roman" w:hAnsi="Times New Roman"/>
      <w:szCs w:val="20"/>
    </w:rPr>
  </w:style>
  <w:style w:type="paragraph" w:styleId="CommentText">
    <w:name w:val="annotation text"/>
    <w:basedOn w:val="Normal"/>
    <w:link w:val="CommentTextChar"/>
    <w:uiPriority w:val="99"/>
    <w:unhideWhenUsed/>
    <w:rsid w:val="00126481"/>
    <w:pPr>
      <w:spacing w:after="0" w:line="240" w:lineRule="auto"/>
    </w:pPr>
    <w:rPr>
      <w:rFonts w:ascii="Calibri" w:hAnsi="Calibri"/>
      <w:sz w:val="20"/>
      <w:szCs w:val="20"/>
      <w:lang w:val="hr-HR" w:eastAsia="hr-HR"/>
    </w:rPr>
  </w:style>
  <w:style w:type="character" w:customStyle="1" w:styleId="CommentTextChar">
    <w:name w:val="Comment Text Char"/>
    <w:link w:val="CommentText"/>
    <w:uiPriority w:val="99"/>
    <w:rsid w:val="00126481"/>
    <w:rPr>
      <w:rFonts w:ascii="Calibri" w:eastAsia="Calibri" w:hAnsi="Calibri" w:cs="Times New Roman"/>
      <w:sz w:val="20"/>
      <w:szCs w:val="20"/>
      <w:lang w:val="hr-HR" w:eastAsia="hr-HR"/>
    </w:rPr>
  </w:style>
  <w:style w:type="character" w:styleId="CommentReference">
    <w:name w:val="annotation reference"/>
    <w:rsid w:val="00126481"/>
    <w:rPr>
      <w:sz w:val="16"/>
      <w:szCs w:val="16"/>
    </w:rPr>
  </w:style>
  <w:style w:type="character" w:customStyle="1" w:styleId="EndnoteTextChar">
    <w:name w:val="Endnote Text Char"/>
    <w:link w:val="EndnoteText"/>
    <w:uiPriority w:val="99"/>
    <w:semiHidden/>
    <w:rsid w:val="00126481"/>
    <w:rPr>
      <w:rFonts w:ascii="Arial" w:hAnsi="Arial"/>
      <w:sz w:val="20"/>
      <w:szCs w:val="20"/>
    </w:rPr>
  </w:style>
  <w:style w:type="paragraph" w:styleId="EndnoteText">
    <w:name w:val="endnote text"/>
    <w:basedOn w:val="Normal"/>
    <w:link w:val="EndnoteTextChar"/>
    <w:uiPriority w:val="99"/>
    <w:semiHidden/>
    <w:unhideWhenUsed/>
    <w:rsid w:val="00126481"/>
    <w:pPr>
      <w:spacing w:after="0" w:line="240" w:lineRule="auto"/>
    </w:pPr>
    <w:rPr>
      <w:sz w:val="20"/>
      <w:szCs w:val="20"/>
    </w:rPr>
  </w:style>
  <w:style w:type="character" w:customStyle="1" w:styleId="EndnoteTextChar1">
    <w:name w:val="Endnote Text Char1"/>
    <w:uiPriority w:val="99"/>
    <w:semiHidden/>
    <w:rsid w:val="00126481"/>
    <w:rPr>
      <w:rFonts w:ascii="Arial" w:hAnsi="Arial"/>
      <w:sz w:val="20"/>
      <w:szCs w:val="20"/>
    </w:rPr>
  </w:style>
  <w:style w:type="paragraph" w:styleId="ListParagraph">
    <w:name w:val="List Paragraph"/>
    <w:basedOn w:val="Normal"/>
    <w:uiPriority w:val="34"/>
    <w:qFormat/>
    <w:rsid w:val="00126481"/>
    <w:pPr>
      <w:ind w:left="720"/>
      <w:contextualSpacing/>
    </w:pPr>
  </w:style>
  <w:style w:type="character" w:styleId="Hyperlink">
    <w:name w:val="Hyperlink"/>
    <w:uiPriority w:val="99"/>
    <w:unhideWhenUsed/>
    <w:rsid w:val="00126481"/>
    <w:rPr>
      <w:color w:val="0000FF"/>
      <w:u w:val="single"/>
    </w:rPr>
  </w:style>
  <w:style w:type="character" w:customStyle="1" w:styleId="CommentSubjectChar">
    <w:name w:val="Comment Subject Char"/>
    <w:link w:val="CommentSubject"/>
    <w:uiPriority w:val="99"/>
    <w:semiHidden/>
    <w:rsid w:val="00126481"/>
    <w:rPr>
      <w:rFonts w:ascii="Calibri" w:eastAsia="Calibri" w:hAnsi="Calibri" w:cs="Times New Roman"/>
      <w:b/>
      <w:bCs/>
      <w:sz w:val="20"/>
      <w:szCs w:val="20"/>
      <w:lang w:val="hr-HR" w:eastAsia="hr-HR"/>
    </w:rPr>
  </w:style>
  <w:style w:type="paragraph" w:styleId="CommentSubject">
    <w:name w:val="annotation subject"/>
    <w:basedOn w:val="CommentText"/>
    <w:next w:val="CommentText"/>
    <w:link w:val="CommentSubjectChar"/>
    <w:uiPriority w:val="99"/>
    <w:semiHidden/>
    <w:unhideWhenUsed/>
    <w:rsid w:val="00126481"/>
    <w:pPr>
      <w:spacing w:after="200"/>
    </w:pPr>
    <w:rPr>
      <w:b/>
      <w:bCs/>
    </w:rPr>
  </w:style>
  <w:style w:type="character" w:customStyle="1" w:styleId="CommentSubjectChar1">
    <w:name w:val="Comment Subject Char1"/>
    <w:uiPriority w:val="99"/>
    <w:semiHidden/>
    <w:rsid w:val="00126481"/>
    <w:rPr>
      <w:rFonts w:ascii="Calibri" w:eastAsia="Calibri" w:hAnsi="Calibri" w:cs="Times New Roman"/>
      <w:b/>
      <w:bCs/>
      <w:sz w:val="20"/>
      <w:szCs w:val="20"/>
      <w:lang w:val="hr-HR" w:eastAsia="hr-HR"/>
    </w:rPr>
  </w:style>
  <w:style w:type="character" w:customStyle="1" w:styleId="apple-style-span">
    <w:name w:val="apple-style-span"/>
    <w:basedOn w:val="DefaultParagraphFont"/>
    <w:rsid w:val="00126481"/>
  </w:style>
  <w:style w:type="paragraph" w:styleId="BodyText">
    <w:name w:val="Body Text"/>
    <w:basedOn w:val="Normal"/>
    <w:link w:val="BodyTextChar"/>
    <w:uiPriority w:val="99"/>
    <w:semiHidden/>
    <w:unhideWhenUsed/>
    <w:rsid w:val="00126481"/>
    <w:pPr>
      <w:spacing w:after="120"/>
    </w:pPr>
  </w:style>
  <w:style w:type="character" w:customStyle="1" w:styleId="BodyTextChar">
    <w:name w:val="Body Text Char"/>
    <w:link w:val="BodyText"/>
    <w:uiPriority w:val="99"/>
    <w:semiHidden/>
    <w:rsid w:val="00126481"/>
    <w:rPr>
      <w:rFonts w:ascii="Arial" w:hAnsi="Arial"/>
      <w:sz w:val="24"/>
    </w:rPr>
  </w:style>
  <w:style w:type="paragraph" w:styleId="BodyTextFirstIndent">
    <w:name w:val="Body Text First Indent"/>
    <w:basedOn w:val="BodyText"/>
    <w:link w:val="BodyTextFirstIndentChar"/>
    <w:semiHidden/>
    <w:rsid w:val="00126481"/>
    <w:pPr>
      <w:ind w:firstLine="210"/>
    </w:pPr>
    <w:rPr>
      <w:rFonts w:ascii="Calibri" w:eastAsia="Times New Roman" w:hAnsi="Calibri"/>
      <w:sz w:val="22"/>
    </w:rPr>
  </w:style>
  <w:style w:type="character" w:customStyle="1" w:styleId="BodyTextFirstIndentChar">
    <w:name w:val="Body Text First Indent Char"/>
    <w:link w:val="BodyTextFirstIndent"/>
    <w:semiHidden/>
    <w:rsid w:val="00126481"/>
    <w:rPr>
      <w:rFonts w:ascii="Calibri" w:eastAsia="Times New Roman" w:hAnsi="Calibri" w:cs="Times New Roman"/>
      <w:sz w:val="24"/>
    </w:rPr>
  </w:style>
  <w:style w:type="paragraph" w:customStyle="1" w:styleId="clan">
    <w:name w:val="clan"/>
    <w:basedOn w:val="Normal"/>
    <w:rsid w:val="00126481"/>
    <w:pPr>
      <w:spacing w:before="100" w:beforeAutospacing="1" w:after="100" w:afterAutospacing="1" w:line="240" w:lineRule="auto"/>
    </w:pPr>
    <w:rPr>
      <w:rFonts w:ascii="Times New Roman" w:eastAsia="Times New Roman" w:hAnsi="Times New Roman"/>
      <w:szCs w:val="24"/>
    </w:rPr>
  </w:style>
  <w:style w:type="paragraph" w:styleId="NormalWeb">
    <w:name w:val="Normal (Web)"/>
    <w:basedOn w:val="Normal"/>
    <w:uiPriority w:val="99"/>
    <w:unhideWhenUsed/>
    <w:rsid w:val="00126481"/>
    <w:pPr>
      <w:spacing w:before="100" w:beforeAutospacing="1" w:after="100" w:afterAutospacing="1" w:line="240" w:lineRule="auto"/>
    </w:pPr>
    <w:rPr>
      <w:rFonts w:ascii="Times New Roman" w:eastAsia="Times New Roman" w:hAnsi="Times New Roman"/>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126481"/>
    <w:pPr>
      <w:tabs>
        <w:tab w:val="center" w:pos="4680"/>
        <w:tab w:val="right" w:pos="9360"/>
      </w:tabs>
      <w:ind w:right="72"/>
      <w:jc w:val="both"/>
    </w:pPr>
    <w:rPr>
      <w:rFonts w:ascii="Calibri" w:hAnsi="Calibri"/>
      <w:sz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rsid w:val="00126481"/>
    <w:rPr>
      <w:rFonts w:ascii="Calibri" w:eastAsia="Calibri" w:hAnsi="Calibri" w:cs="Times New Roman"/>
    </w:rPr>
  </w:style>
  <w:style w:type="paragraph" w:customStyle="1" w:styleId="odluka-zakon">
    <w:name w:val="odluka-zakon"/>
    <w:basedOn w:val="Normal"/>
    <w:rsid w:val="00126481"/>
    <w:pPr>
      <w:spacing w:before="100" w:beforeAutospacing="1" w:after="100" w:afterAutospacing="1" w:line="240" w:lineRule="auto"/>
    </w:pPr>
    <w:rPr>
      <w:rFonts w:ascii="Times New Roman" w:eastAsia="Times New Roman" w:hAnsi="Times New Roman"/>
      <w:szCs w:val="24"/>
    </w:rPr>
  </w:style>
  <w:style w:type="paragraph" w:customStyle="1" w:styleId="auto-style1">
    <w:name w:val="auto-style1"/>
    <w:basedOn w:val="Normal"/>
    <w:rsid w:val="00126481"/>
    <w:pPr>
      <w:spacing w:before="100" w:beforeAutospacing="1" w:after="100" w:afterAutospacing="1" w:line="240" w:lineRule="auto"/>
    </w:pPr>
    <w:rPr>
      <w:rFonts w:ascii="Times New Roman" w:eastAsia="Times New Roman" w:hAnsi="Times New Roman"/>
      <w:szCs w:val="24"/>
    </w:rPr>
  </w:style>
  <w:style w:type="character" w:customStyle="1" w:styleId="NoSpacingChar">
    <w:name w:val="No Spacing Char"/>
    <w:link w:val="NoSpacing"/>
    <w:uiPriority w:val="1"/>
    <w:locked/>
    <w:rsid w:val="00396EDB"/>
    <w:rPr>
      <w:rFonts w:ascii="Arial" w:hAnsi="Arial"/>
      <w:sz w:val="24"/>
      <w:szCs w:val="22"/>
      <w:lang w:bidi="ar-SA"/>
    </w:rPr>
  </w:style>
  <w:style w:type="paragraph" w:customStyle="1" w:styleId="Default">
    <w:name w:val="Default"/>
    <w:rsid w:val="00747F41"/>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5326B7"/>
    <w:pPr>
      <w:tabs>
        <w:tab w:val="center" w:pos="4680"/>
        <w:tab w:val="right" w:pos="9360"/>
      </w:tabs>
    </w:pPr>
  </w:style>
  <w:style w:type="character" w:customStyle="1" w:styleId="HeaderChar">
    <w:name w:val="Header Char"/>
    <w:link w:val="Header"/>
    <w:uiPriority w:val="99"/>
    <w:rsid w:val="005326B7"/>
    <w:rPr>
      <w:rFonts w:ascii="Arial" w:hAnsi="Arial"/>
      <w:sz w:val="24"/>
      <w:szCs w:val="22"/>
    </w:rPr>
  </w:style>
  <w:style w:type="character" w:styleId="PageNumber">
    <w:name w:val="page number"/>
    <w:uiPriority w:val="99"/>
    <w:semiHidden/>
    <w:unhideWhenUsed/>
    <w:rsid w:val="00532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rcabc.europa.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C0ACA-6D7E-466F-B395-FEEA8EEA7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19613</Words>
  <Characters>111799</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131150</CharactersWithSpaces>
  <SharedDoc>false</SharedDoc>
  <HLinks>
    <vt:vector size="6" baseType="variant">
      <vt:variant>
        <vt:i4>6684783</vt:i4>
      </vt:variant>
      <vt:variant>
        <vt:i4>0</vt:i4>
      </vt:variant>
      <vt:variant>
        <vt:i4>0</vt:i4>
      </vt:variant>
      <vt:variant>
        <vt:i4>5</vt:i4>
      </vt:variant>
      <vt:variant>
        <vt:lpwstr>https://circabc.europa.eu/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sstanivukovic</dc:creator>
  <cp:keywords/>
  <cp:lastModifiedBy>Bojan Grgic</cp:lastModifiedBy>
  <cp:revision>2</cp:revision>
  <cp:lastPrinted>2019-12-13T11:25:00Z</cp:lastPrinted>
  <dcterms:created xsi:type="dcterms:W3CDTF">2019-12-17T10:24:00Z</dcterms:created>
  <dcterms:modified xsi:type="dcterms:W3CDTF">2019-12-17T10:24:00Z</dcterms:modified>
</cp:coreProperties>
</file>